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BB8EB" w14:textId="77777777" w:rsidR="00D84CB8" w:rsidRPr="00D84CB8" w:rsidRDefault="00D84CB8" w:rsidP="00D84CB8">
      <w:pPr>
        <w:widowControl w:val="0"/>
        <w:autoSpaceDE w:val="0"/>
        <w:autoSpaceDN w:val="0"/>
        <w:adjustRightInd w:val="0"/>
        <w:spacing w:after="200" w:line="200" w:lineRule="exact"/>
        <w:rPr>
          <w:rFonts w:ascii="Cambria" w:eastAsia="Calibri" w:hAnsi="Cambria" w:cs="Times New Roman"/>
          <w:sz w:val="20"/>
          <w:szCs w:val="20"/>
          <w:lang w:eastAsia="en-US"/>
        </w:rPr>
      </w:pPr>
      <w:bookmarkStart w:id="0" w:name="_Toc21078809"/>
    </w:p>
    <w:p w14:paraId="66064778" w14:textId="5546647B" w:rsidR="006744A6" w:rsidRPr="006744A6" w:rsidRDefault="006744A6" w:rsidP="006744A6">
      <w:pPr>
        <w:spacing w:after="0" w:line="240" w:lineRule="auto"/>
        <w:jc w:val="center"/>
        <w:rPr>
          <w:rFonts w:eastAsia="Calibri" w:cs="Times New Roman"/>
          <w:b/>
          <w:sz w:val="44"/>
          <w:lang w:eastAsia="en-US"/>
        </w:rPr>
      </w:pPr>
      <w:r>
        <w:rPr>
          <w:noProof/>
        </w:rPr>
        <mc:AlternateContent>
          <mc:Choice Requires="wpg">
            <w:drawing>
              <wp:anchor distT="0" distB="0" distL="114300" distR="114300" simplePos="0" relativeHeight="251662336" behindDoc="1" locked="0" layoutInCell="0" allowOverlap="1" wp14:anchorId="6D9AC862" wp14:editId="07EAC9A5">
                <wp:simplePos x="0" y="0"/>
                <wp:positionH relativeFrom="page">
                  <wp:posOffset>3559810</wp:posOffset>
                </wp:positionH>
                <wp:positionV relativeFrom="page">
                  <wp:posOffset>711835</wp:posOffset>
                </wp:positionV>
                <wp:extent cx="434975" cy="448310"/>
                <wp:effectExtent l="0" t="0" r="3175" b="889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975" cy="448310"/>
                          <a:chOff x="5618" y="1145"/>
                          <a:chExt cx="685" cy="706"/>
                        </a:xfrm>
                      </wpg:grpSpPr>
                      <wps:wsp>
                        <wps:cNvPr id="3" name="Freeform 14"/>
                        <wps:cNvSpPr>
                          <a:spLocks/>
                        </wps:cNvSpPr>
                        <wps:spPr bwMode="auto">
                          <a:xfrm>
                            <a:off x="5618" y="1145"/>
                            <a:ext cx="685" cy="706"/>
                          </a:xfrm>
                          <a:custGeom>
                            <a:avLst/>
                            <a:gdLst>
                              <a:gd name="T0" fmla="*/ 95 w 685"/>
                              <a:gd name="T1" fmla="*/ 25 h 706"/>
                              <a:gd name="T2" fmla="*/ 73 w 685"/>
                              <a:gd name="T3" fmla="*/ 60 h 706"/>
                              <a:gd name="T4" fmla="*/ 40 w 685"/>
                              <a:gd name="T5" fmla="*/ 87 h 706"/>
                              <a:gd name="T6" fmla="*/ 0 w 685"/>
                              <a:gd name="T7" fmla="*/ 103 h 706"/>
                              <a:gd name="T8" fmla="*/ 16 w 685"/>
                              <a:gd name="T9" fmla="*/ 193 h 706"/>
                              <a:gd name="T10" fmla="*/ 42 w 685"/>
                              <a:gd name="T11" fmla="*/ 277 h 706"/>
                              <a:gd name="T12" fmla="*/ 76 w 685"/>
                              <a:gd name="T13" fmla="*/ 355 h 706"/>
                              <a:gd name="T14" fmla="*/ 114 w 685"/>
                              <a:gd name="T15" fmla="*/ 427 h 706"/>
                              <a:gd name="T16" fmla="*/ 155 w 685"/>
                              <a:gd name="T17" fmla="*/ 493 h 706"/>
                              <a:gd name="T18" fmla="*/ 196 w 685"/>
                              <a:gd name="T19" fmla="*/ 551 h 706"/>
                              <a:gd name="T20" fmla="*/ 235 w 685"/>
                              <a:gd name="T21" fmla="*/ 602 h 706"/>
                              <a:gd name="T22" fmla="*/ 286 w 685"/>
                              <a:gd name="T23" fmla="*/ 663 h 706"/>
                              <a:gd name="T24" fmla="*/ 310 w 685"/>
                              <a:gd name="T25" fmla="*/ 693 h 706"/>
                              <a:gd name="T26" fmla="*/ 328 w 685"/>
                              <a:gd name="T27" fmla="*/ 693 h 706"/>
                              <a:gd name="T28" fmla="*/ 371 w 685"/>
                              <a:gd name="T29" fmla="*/ 641 h 706"/>
                              <a:gd name="T30" fmla="*/ 409 w 685"/>
                              <a:gd name="T31" fmla="*/ 595 h 706"/>
                              <a:gd name="T32" fmla="*/ 452 w 685"/>
                              <a:gd name="T33" fmla="*/ 539 h 706"/>
                              <a:gd name="T34" fmla="*/ 310 w 685"/>
                              <a:gd name="T35" fmla="*/ 537 h 706"/>
                              <a:gd name="T36" fmla="*/ 258 w 685"/>
                              <a:gd name="T37" fmla="*/ 528 h 706"/>
                              <a:gd name="T38" fmla="*/ 219 w 685"/>
                              <a:gd name="T39" fmla="*/ 508 h 706"/>
                              <a:gd name="T40" fmla="*/ 194 w 685"/>
                              <a:gd name="T41" fmla="*/ 479 h 706"/>
                              <a:gd name="T42" fmla="*/ 179 w 685"/>
                              <a:gd name="T43" fmla="*/ 442 h 706"/>
                              <a:gd name="T44" fmla="*/ 173 w 685"/>
                              <a:gd name="T45" fmla="*/ 404 h 706"/>
                              <a:gd name="T46" fmla="*/ 166 w 685"/>
                              <a:gd name="T47" fmla="*/ 338 h 706"/>
                              <a:gd name="T48" fmla="*/ 160 w 685"/>
                              <a:gd name="T49" fmla="*/ 280 h 706"/>
                              <a:gd name="T50" fmla="*/ 149 w 685"/>
                              <a:gd name="T51" fmla="*/ 231 h 706"/>
                              <a:gd name="T52" fmla="*/ 120 w 685"/>
                              <a:gd name="T53" fmla="*/ 211 h 706"/>
                              <a:gd name="T54" fmla="*/ 276 w 685"/>
                              <a:gd name="T55" fmla="*/ 206 h 706"/>
                              <a:gd name="T56" fmla="*/ 138 w 685"/>
                              <a:gd name="T57" fmla="*/ 111 h 706"/>
                              <a:gd name="T58" fmla="*/ 666 w 685"/>
                              <a:gd name="T59" fmla="*/ 86 h 706"/>
                              <a:gd name="T60" fmla="*/ 678 w 685"/>
                              <a:gd name="T61" fmla="*/ 33 h 706"/>
                              <a:gd name="T62" fmla="*/ 364 w 685"/>
                              <a:gd name="T63" fmla="*/ 33 h 706"/>
                              <a:gd name="T64" fmla="*/ 302 w 685"/>
                              <a:gd name="T65" fmla="*/ 30 h 706"/>
                              <a:gd name="T66" fmla="*/ 241 w 685"/>
                              <a:gd name="T67" fmla="*/ 26 h 706"/>
                              <a:gd name="T68" fmla="*/ 182 w 685"/>
                              <a:gd name="T69" fmla="*/ 19 h 706"/>
                              <a:gd name="T70" fmla="*/ 127 w 685"/>
                              <a:gd name="T71" fmla="*/ 1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5" h="706">
                                <a:moveTo>
                                  <a:pt x="101" y="5"/>
                                </a:moveTo>
                                <a:lnTo>
                                  <a:pt x="95" y="25"/>
                                </a:lnTo>
                                <a:lnTo>
                                  <a:pt x="86" y="43"/>
                                </a:lnTo>
                                <a:lnTo>
                                  <a:pt x="73" y="60"/>
                                </a:lnTo>
                                <a:lnTo>
                                  <a:pt x="58" y="75"/>
                                </a:lnTo>
                                <a:lnTo>
                                  <a:pt x="40" y="87"/>
                                </a:lnTo>
                                <a:lnTo>
                                  <a:pt x="20" y="96"/>
                                </a:lnTo>
                                <a:lnTo>
                                  <a:pt x="0" y="103"/>
                                </a:lnTo>
                                <a:lnTo>
                                  <a:pt x="6" y="148"/>
                                </a:lnTo>
                                <a:lnTo>
                                  <a:pt x="16" y="193"/>
                                </a:lnTo>
                                <a:lnTo>
                                  <a:pt x="28" y="236"/>
                                </a:lnTo>
                                <a:lnTo>
                                  <a:pt x="42" y="277"/>
                                </a:lnTo>
                                <a:lnTo>
                                  <a:pt x="58" y="317"/>
                                </a:lnTo>
                                <a:lnTo>
                                  <a:pt x="76" y="355"/>
                                </a:lnTo>
                                <a:lnTo>
                                  <a:pt x="94" y="392"/>
                                </a:lnTo>
                                <a:lnTo>
                                  <a:pt x="114" y="427"/>
                                </a:lnTo>
                                <a:lnTo>
                                  <a:pt x="134" y="461"/>
                                </a:lnTo>
                                <a:lnTo>
                                  <a:pt x="155" y="493"/>
                                </a:lnTo>
                                <a:lnTo>
                                  <a:pt x="176" y="523"/>
                                </a:lnTo>
                                <a:lnTo>
                                  <a:pt x="196" y="551"/>
                                </a:lnTo>
                                <a:lnTo>
                                  <a:pt x="216" y="577"/>
                                </a:lnTo>
                                <a:lnTo>
                                  <a:pt x="235" y="602"/>
                                </a:lnTo>
                                <a:lnTo>
                                  <a:pt x="254" y="624"/>
                                </a:lnTo>
                                <a:lnTo>
                                  <a:pt x="286" y="663"/>
                                </a:lnTo>
                                <a:lnTo>
                                  <a:pt x="299" y="679"/>
                                </a:lnTo>
                                <a:lnTo>
                                  <a:pt x="310" y="693"/>
                                </a:lnTo>
                                <a:lnTo>
                                  <a:pt x="319" y="705"/>
                                </a:lnTo>
                                <a:lnTo>
                                  <a:pt x="328" y="693"/>
                                </a:lnTo>
                                <a:lnTo>
                                  <a:pt x="340" y="678"/>
                                </a:lnTo>
                                <a:lnTo>
                                  <a:pt x="371" y="641"/>
                                </a:lnTo>
                                <a:lnTo>
                                  <a:pt x="389" y="619"/>
                                </a:lnTo>
                                <a:lnTo>
                                  <a:pt x="409" y="595"/>
                                </a:lnTo>
                                <a:lnTo>
                                  <a:pt x="430" y="568"/>
                                </a:lnTo>
                                <a:lnTo>
                                  <a:pt x="452" y="539"/>
                                </a:lnTo>
                                <a:lnTo>
                                  <a:pt x="453" y="537"/>
                                </a:lnTo>
                                <a:lnTo>
                                  <a:pt x="310" y="537"/>
                                </a:lnTo>
                                <a:lnTo>
                                  <a:pt x="282" y="534"/>
                                </a:lnTo>
                                <a:lnTo>
                                  <a:pt x="258" y="528"/>
                                </a:lnTo>
                                <a:lnTo>
                                  <a:pt x="237" y="519"/>
                                </a:lnTo>
                                <a:lnTo>
                                  <a:pt x="219" y="508"/>
                                </a:lnTo>
                                <a:lnTo>
                                  <a:pt x="205" y="495"/>
                                </a:lnTo>
                                <a:lnTo>
                                  <a:pt x="194" y="479"/>
                                </a:lnTo>
                                <a:lnTo>
                                  <a:pt x="185" y="462"/>
                                </a:lnTo>
                                <a:lnTo>
                                  <a:pt x="179" y="442"/>
                                </a:lnTo>
                                <a:lnTo>
                                  <a:pt x="175" y="420"/>
                                </a:lnTo>
                                <a:lnTo>
                                  <a:pt x="173" y="404"/>
                                </a:lnTo>
                                <a:lnTo>
                                  <a:pt x="168" y="355"/>
                                </a:lnTo>
                                <a:lnTo>
                                  <a:pt x="166" y="338"/>
                                </a:lnTo>
                                <a:lnTo>
                                  <a:pt x="162" y="298"/>
                                </a:lnTo>
                                <a:lnTo>
                                  <a:pt x="160" y="280"/>
                                </a:lnTo>
                                <a:lnTo>
                                  <a:pt x="156" y="253"/>
                                </a:lnTo>
                                <a:lnTo>
                                  <a:pt x="149" y="231"/>
                                </a:lnTo>
                                <a:lnTo>
                                  <a:pt x="137" y="217"/>
                                </a:lnTo>
                                <a:lnTo>
                                  <a:pt x="120" y="211"/>
                                </a:lnTo>
                                <a:lnTo>
                                  <a:pt x="120" y="206"/>
                                </a:lnTo>
                                <a:lnTo>
                                  <a:pt x="276" y="206"/>
                                </a:lnTo>
                                <a:lnTo>
                                  <a:pt x="276" y="111"/>
                                </a:lnTo>
                                <a:lnTo>
                                  <a:pt x="138" y="111"/>
                                </a:lnTo>
                                <a:lnTo>
                                  <a:pt x="177" y="86"/>
                                </a:lnTo>
                                <a:lnTo>
                                  <a:pt x="666" y="86"/>
                                </a:lnTo>
                                <a:lnTo>
                                  <a:pt x="673" y="58"/>
                                </a:lnTo>
                                <a:lnTo>
                                  <a:pt x="678" y="33"/>
                                </a:lnTo>
                                <a:lnTo>
                                  <a:pt x="396" y="33"/>
                                </a:lnTo>
                                <a:lnTo>
                                  <a:pt x="364" y="33"/>
                                </a:lnTo>
                                <a:lnTo>
                                  <a:pt x="333" y="32"/>
                                </a:lnTo>
                                <a:lnTo>
                                  <a:pt x="302" y="30"/>
                                </a:lnTo>
                                <a:lnTo>
                                  <a:pt x="271" y="28"/>
                                </a:lnTo>
                                <a:lnTo>
                                  <a:pt x="241" y="26"/>
                                </a:lnTo>
                                <a:lnTo>
                                  <a:pt x="211" y="22"/>
                                </a:lnTo>
                                <a:lnTo>
                                  <a:pt x="182" y="19"/>
                                </a:lnTo>
                                <a:lnTo>
                                  <a:pt x="154" y="14"/>
                                </a:lnTo>
                                <a:lnTo>
                                  <a:pt x="127" y="10"/>
                                </a:lnTo>
                                <a:lnTo>
                                  <a:pt x="101" y="5"/>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5"/>
                        <wps:cNvSpPr>
                          <a:spLocks/>
                        </wps:cNvSpPr>
                        <wps:spPr bwMode="auto">
                          <a:xfrm>
                            <a:off x="5618" y="1145"/>
                            <a:ext cx="685" cy="706"/>
                          </a:xfrm>
                          <a:custGeom>
                            <a:avLst/>
                            <a:gdLst>
                              <a:gd name="T0" fmla="*/ 631 w 685"/>
                              <a:gd name="T1" fmla="*/ 206 h 706"/>
                              <a:gd name="T2" fmla="*/ 525 w 685"/>
                              <a:gd name="T3" fmla="*/ 206 h 706"/>
                              <a:gd name="T4" fmla="*/ 514 w 685"/>
                              <a:gd name="T5" fmla="*/ 212 h 706"/>
                              <a:gd name="T6" fmla="*/ 501 w 685"/>
                              <a:gd name="T7" fmla="*/ 220 h 706"/>
                              <a:gd name="T8" fmla="*/ 492 w 685"/>
                              <a:gd name="T9" fmla="*/ 236 h 706"/>
                              <a:gd name="T10" fmla="*/ 492 w 685"/>
                              <a:gd name="T11" fmla="*/ 236 h 706"/>
                              <a:gd name="T12" fmla="*/ 486 w 685"/>
                              <a:gd name="T13" fmla="*/ 258 h 706"/>
                              <a:gd name="T14" fmla="*/ 482 w 685"/>
                              <a:gd name="T15" fmla="*/ 287 h 706"/>
                              <a:gd name="T16" fmla="*/ 480 w 685"/>
                              <a:gd name="T17" fmla="*/ 305 h 706"/>
                              <a:gd name="T18" fmla="*/ 478 w 685"/>
                              <a:gd name="T19" fmla="*/ 322 h 706"/>
                              <a:gd name="T20" fmla="*/ 476 w 685"/>
                              <a:gd name="T21" fmla="*/ 341 h 706"/>
                              <a:gd name="T22" fmla="*/ 474 w 685"/>
                              <a:gd name="T23" fmla="*/ 364 h 706"/>
                              <a:gd name="T24" fmla="*/ 472 w 685"/>
                              <a:gd name="T25" fmla="*/ 384 h 706"/>
                              <a:gd name="T26" fmla="*/ 470 w 685"/>
                              <a:gd name="T27" fmla="*/ 407 h 706"/>
                              <a:gd name="T28" fmla="*/ 468 w 685"/>
                              <a:gd name="T29" fmla="*/ 424 h 706"/>
                              <a:gd name="T30" fmla="*/ 463 w 685"/>
                              <a:gd name="T31" fmla="*/ 443 h 706"/>
                              <a:gd name="T32" fmla="*/ 456 w 685"/>
                              <a:gd name="T33" fmla="*/ 463 h 706"/>
                              <a:gd name="T34" fmla="*/ 446 w 685"/>
                              <a:gd name="T35" fmla="*/ 484 h 706"/>
                              <a:gd name="T36" fmla="*/ 435 w 685"/>
                              <a:gd name="T37" fmla="*/ 497 h 706"/>
                              <a:gd name="T38" fmla="*/ 422 w 685"/>
                              <a:gd name="T39" fmla="*/ 508 h 706"/>
                              <a:gd name="T40" fmla="*/ 406 w 685"/>
                              <a:gd name="T41" fmla="*/ 517 h 706"/>
                              <a:gd name="T42" fmla="*/ 387 w 685"/>
                              <a:gd name="T43" fmla="*/ 525 h 706"/>
                              <a:gd name="T44" fmla="*/ 365 w 685"/>
                              <a:gd name="T45" fmla="*/ 531 h 706"/>
                              <a:gd name="T46" fmla="*/ 339 w 685"/>
                              <a:gd name="T47" fmla="*/ 535 h 706"/>
                              <a:gd name="T48" fmla="*/ 310 w 685"/>
                              <a:gd name="T49" fmla="*/ 537 h 706"/>
                              <a:gd name="T50" fmla="*/ 453 w 685"/>
                              <a:gd name="T51" fmla="*/ 537 h 706"/>
                              <a:gd name="T52" fmla="*/ 474 w 685"/>
                              <a:gd name="T53" fmla="*/ 507 h 706"/>
                              <a:gd name="T54" fmla="*/ 497 w 685"/>
                              <a:gd name="T55" fmla="*/ 473 h 706"/>
                              <a:gd name="T56" fmla="*/ 520 w 685"/>
                              <a:gd name="T57" fmla="*/ 437 h 706"/>
                              <a:gd name="T58" fmla="*/ 543 w 685"/>
                              <a:gd name="T59" fmla="*/ 398 h 706"/>
                              <a:gd name="T60" fmla="*/ 565 w 685"/>
                              <a:gd name="T61" fmla="*/ 356 h 706"/>
                              <a:gd name="T62" fmla="*/ 587 w 685"/>
                              <a:gd name="T63" fmla="*/ 313 h 706"/>
                              <a:gd name="T64" fmla="*/ 607 w 685"/>
                              <a:gd name="T65" fmla="*/ 267 h 706"/>
                              <a:gd name="T66" fmla="*/ 627 w 685"/>
                              <a:gd name="T67" fmla="*/ 218 h 706"/>
                              <a:gd name="T68" fmla="*/ 631 w 685"/>
                              <a:gd name="T69" fmla="*/ 206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06">
                                <a:moveTo>
                                  <a:pt x="631" y="206"/>
                                </a:moveTo>
                                <a:lnTo>
                                  <a:pt x="525" y="206"/>
                                </a:lnTo>
                                <a:lnTo>
                                  <a:pt x="514" y="212"/>
                                </a:lnTo>
                                <a:lnTo>
                                  <a:pt x="501" y="220"/>
                                </a:lnTo>
                                <a:lnTo>
                                  <a:pt x="492" y="236"/>
                                </a:lnTo>
                                <a:lnTo>
                                  <a:pt x="492" y="236"/>
                                </a:lnTo>
                                <a:lnTo>
                                  <a:pt x="486" y="258"/>
                                </a:lnTo>
                                <a:lnTo>
                                  <a:pt x="482" y="287"/>
                                </a:lnTo>
                                <a:lnTo>
                                  <a:pt x="480" y="305"/>
                                </a:lnTo>
                                <a:lnTo>
                                  <a:pt x="478" y="322"/>
                                </a:lnTo>
                                <a:lnTo>
                                  <a:pt x="476" y="341"/>
                                </a:lnTo>
                                <a:lnTo>
                                  <a:pt x="474" y="364"/>
                                </a:lnTo>
                                <a:lnTo>
                                  <a:pt x="472" y="384"/>
                                </a:lnTo>
                                <a:lnTo>
                                  <a:pt x="470" y="407"/>
                                </a:lnTo>
                                <a:lnTo>
                                  <a:pt x="468" y="424"/>
                                </a:lnTo>
                                <a:lnTo>
                                  <a:pt x="463" y="443"/>
                                </a:lnTo>
                                <a:lnTo>
                                  <a:pt x="456" y="463"/>
                                </a:lnTo>
                                <a:lnTo>
                                  <a:pt x="446" y="484"/>
                                </a:lnTo>
                                <a:lnTo>
                                  <a:pt x="435" y="497"/>
                                </a:lnTo>
                                <a:lnTo>
                                  <a:pt x="422" y="508"/>
                                </a:lnTo>
                                <a:lnTo>
                                  <a:pt x="406" y="517"/>
                                </a:lnTo>
                                <a:lnTo>
                                  <a:pt x="387" y="525"/>
                                </a:lnTo>
                                <a:lnTo>
                                  <a:pt x="365" y="531"/>
                                </a:lnTo>
                                <a:lnTo>
                                  <a:pt x="339" y="535"/>
                                </a:lnTo>
                                <a:lnTo>
                                  <a:pt x="310" y="537"/>
                                </a:lnTo>
                                <a:lnTo>
                                  <a:pt x="453" y="537"/>
                                </a:lnTo>
                                <a:lnTo>
                                  <a:pt x="474" y="507"/>
                                </a:lnTo>
                                <a:lnTo>
                                  <a:pt x="497" y="473"/>
                                </a:lnTo>
                                <a:lnTo>
                                  <a:pt x="520" y="437"/>
                                </a:lnTo>
                                <a:lnTo>
                                  <a:pt x="543" y="398"/>
                                </a:lnTo>
                                <a:lnTo>
                                  <a:pt x="565" y="356"/>
                                </a:lnTo>
                                <a:lnTo>
                                  <a:pt x="587" y="313"/>
                                </a:lnTo>
                                <a:lnTo>
                                  <a:pt x="607" y="267"/>
                                </a:lnTo>
                                <a:lnTo>
                                  <a:pt x="627" y="218"/>
                                </a:lnTo>
                                <a:lnTo>
                                  <a:pt x="631"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6"/>
                        <wps:cNvSpPr>
                          <a:spLocks/>
                        </wps:cNvSpPr>
                        <wps:spPr bwMode="auto">
                          <a:xfrm>
                            <a:off x="5618" y="1145"/>
                            <a:ext cx="685" cy="706"/>
                          </a:xfrm>
                          <a:custGeom>
                            <a:avLst/>
                            <a:gdLst>
                              <a:gd name="T0" fmla="*/ 665 w 685"/>
                              <a:gd name="T1" fmla="*/ 90 h 706"/>
                              <a:gd name="T2" fmla="*/ 324 w 685"/>
                              <a:gd name="T3" fmla="*/ 90 h 706"/>
                              <a:gd name="T4" fmla="*/ 345 w 685"/>
                              <a:gd name="T5" fmla="*/ 90 h 706"/>
                              <a:gd name="T6" fmla="*/ 356 w 685"/>
                              <a:gd name="T7" fmla="*/ 93 h 706"/>
                              <a:gd name="T8" fmla="*/ 370 w 685"/>
                              <a:gd name="T9" fmla="*/ 99 h 706"/>
                              <a:gd name="T10" fmla="*/ 383 w 685"/>
                              <a:gd name="T11" fmla="*/ 109 h 706"/>
                              <a:gd name="T12" fmla="*/ 397 w 685"/>
                              <a:gd name="T13" fmla="*/ 125 h 706"/>
                              <a:gd name="T14" fmla="*/ 407 w 685"/>
                              <a:gd name="T15" fmla="*/ 147 h 706"/>
                              <a:gd name="T16" fmla="*/ 415 w 685"/>
                              <a:gd name="T17" fmla="*/ 176 h 706"/>
                              <a:gd name="T18" fmla="*/ 417 w 685"/>
                              <a:gd name="T19" fmla="*/ 214 h 706"/>
                              <a:gd name="T20" fmla="*/ 412 w 685"/>
                              <a:gd name="T21" fmla="*/ 241 h 706"/>
                              <a:gd name="T22" fmla="*/ 404 w 685"/>
                              <a:gd name="T23" fmla="*/ 263 h 706"/>
                              <a:gd name="T24" fmla="*/ 392 w 685"/>
                              <a:gd name="T25" fmla="*/ 280 h 706"/>
                              <a:gd name="T26" fmla="*/ 378 w 685"/>
                              <a:gd name="T27" fmla="*/ 292 h 706"/>
                              <a:gd name="T28" fmla="*/ 361 w 685"/>
                              <a:gd name="T29" fmla="*/ 300 h 706"/>
                              <a:gd name="T30" fmla="*/ 341 w 685"/>
                              <a:gd name="T31" fmla="*/ 304 h 706"/>
                              <a:gd name="T32" fmla="*/ 320 w 685"/>
                              <a:gd name="T33" fmla="*/ 305 h 706"/>
                              <a:gd name="T34" fmla="*/ 336 w 685"/>
                              <a:gd name="T35" fmla="*/ 507 h 706"/>
                              <a:gd name="T36" fmla="*/ 356 w 685"/>
                              <a:gd name="T37" fmla="*/ 503 h 706"/>
                              <a:gd name="T38" fmla="*/ 375 w 685"/>
                              <a:gd name="T39" fmla="*/ 495 h 706"/>
                              <a:gd name="T40" fmla="*/ 392 w 685"/>
                              <a:gd name="T41" fmla="*/ 483 h 706"/>
                              <a:gd name="T42" fmla="*/ 407 w 685"/>
                              <a:gd name="T43" fmla="*/ 468 h 706"/>
                              <a:gd name="T44" fmla="*/ 418 w 685"/>
                              <a:gd name="T45" fmla="*/ 449 h 706"/>
                              <a:gd name="T46" fmla="*/ 424 w 685"/>
                              <a:gd name="T47" fmla="*/ 427 h 706"/>
                              <a:gd name="T48" fmla="*/ 442 w 685"/>
                              <a:gd name="T49" fmla="*/ 206 h 706"/>
                              <a:gd name="T50" fmla="*/ 631 w 685"/>
                              <a:gd name="T51" fmla="*/ 206 h 706"/>
                              <a:gd name="T52" fmla="*/ 644 w 685"/>
                              <a:gd name="T53" fmla="*/ 167 h 706"/>
                              <a:gd name="T54" fmla="*/ 660 w 685"/>
                              <a:gd name="T55" fmla="*/ 113 h 706"/>
                              <a:gd name="T56" fmla="*/ 665 w 685"/>
                              <a:gd name="T57" fmla="*/ 9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85" h="706">
                                <a:moveTo>
                                  <a:pt x="665" y="90"/>
                                </a:moveTo>
                                <a:lnTo>
                                  <a:pt x="324" y="90"/>
                                </a:lnTo>
                                <a:lnTo>
                                  <a:pt x="345" y="90"/>
                                </a:lnTo>
                                <a:lnTo>
                                  <a:pt x="356" y="93"/>
                                </a:lnTo>
                                <a:lnTo>
                                  <a:pt x="370" y="99"/>
                                </a:lnTo>
                                <a:lnTo>
                                  <a:pt x="383" y="109"/>
                                </a:lnTo>
                                <a:lnTo>
                                  <a:pt x="397" y="125"/>
                                </a:lnTo>
                                <a:lnTo>
                                  <a:pt x="407" y="147"/>
                                </a:lnTo>
                                <a:lnTo>
                                  <a:pt x="415" y="176"/>
                                </a:lnTo>
                                <a:lnTo>
                                  <a:pt x="417" y="214"/>
                                </a:lnTo>
                                <a:lnTo>
                                  <a:pt x="412" y="241"/>
                                </a:lnTo>
                                <a:lnTo>
                                  <a:pt x="404" y="263"/>
                                </a:lnTo>
                                <a:lnTo>
                                  <a:pt x="392" y="280"/>
                                </a:lnTo>
                                <a:lnTo>
                                  <a:pt x="378" y="292"/>
                                </a:lnTo>
                                <a:lnTo>
                                  <a:pt x="361" y="300"/>
                                </a:lnTo>
                                <a:lnTo>
                                  <a:pt x="341" y="304"/>
                                </a:lnTo>
                                <a:lnTo>
                                  <a:pt x="320" y="305"/>
                                </a:lnTo>
                                <a:lnTo>
                                  <a:pt x="336" y="507"/>
                                </a:lnTo>
                                <a:lnTo>
                                  <a:pt x="356" y="503"/>
                                </a:lnTo>
                                <a:lnTo>
                                  <a:pt x="375" y="495"/>
                                </a:lnTo>
                                <a:lnTo>
                                  <a:pt x="392" y="483"/>
                                </a:lnTo>
                                <a:lnTo>
                                  <a:pt x="407" y="468"/>
                                </a:lnTo>
                                <a:lnTo>
                                  <a:pt x="418" y="449"/>
                                </a:lnTo>
                                <a:lnTo>
                                  <a:pt x="424" y="427"/>
                                </a:lnTo>
                                <a:lnTo>
                                  <a:pt x="442" y="206"/>
                                </a:lnTo>
                                <a:lnTo>
                                  <a:pt x="631" y="206"/>
                                </a:lnTo>
                                <a:lnTo>
                                  <a:pt x="644" y="167"/>
                                </a:lnTo>
                                <a:lnTo>
                                  <a:pt x="660" y="113"/>
                                </a:lnTo>
                                <a:lnTo>
                                  <a:pt x="665" y="9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7"/>
                        <wps:cNvSpPr>
                          <a:spLocks/>
                        </wps:cNvSpPr>
                        <wps:spPr bwMode="auto">
                          <a:xfrm>
                            <a:off x="5618" y="1145"/>
                            <a:ext cx="685" cy="706"/>
                          </a:xfrm>
                          <a:custGeom>
                            <a:avLst/>
                            <a:gdLst>
                              <a:gd name="T0" fmla="*/ 276 w 685"/>
                              <a:gd name="T1" fmla="*/ 206 h 706"/>
                              <a:gd name="T2" fmla="*/ 204 w 685"/>
                              <a:gd name="T3" fmla="*/ 206 h 706"/>
                              <a:gd name="T4" fmla="*/ 221 w 685"/>
                              <a:gd name="T5" fmla="*/ 449 h 706"/>
                              <a:gd name="T6" fmla="*/ 231 w 685"/>
                              <a:gd name="T7" fmla="*/ 471 h 706"/>
                              <a:gd name="T8" fmla="*/ 244 w 685"/>
                              <a:gd name="T9" fmla="*/ 487 h 706"/>
                              <a:gd name="T10" fmla="*/ 259 w 685"/>
                              <a:gd name="T11" fmla="*/ 497 h 706"/>
                              <a:gd name="T12" fmla="*/ 276 w 685"/>
                              <a:gd name="T13" fmla="*/ 501 h 706"/>
                              <a:gd name="T14" fmla="*/ 276 w 685"/>
                              <a:gd name="T15" fmla="*/ 206 h 70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85" h="706">
                                <a:moveTo>
                                  <a:pt x="276" y="206"/>
                                </a:moveTo>
                                <a:lnTo>
                                  <a:pt x="204" y="206"/>
                                </a:lnTo>
                                <a:lnTo>
                                  <a:pt x="221" y="449"/>
                                </a:lnTo>
                                <a:lnTo>
                                  <a:pt x="231" y="471"/>
                                </a:lnTo>
                                <a:lnTo>
                                  <a:pt x="244" y="487"/>
                                </a:lnTo>
                                <a:lnTo>
                                  <a:pt x="259" y="497"/>
                                </a:lnTo>
                                <a:lnTo>
                                  <a:pt x="276" y="501"/>
                                </a:lnTo>
                                <a:lnTo>
                                  <a:pt x="276" y="20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5618" y="1145"/>
                            <a:ext cx="685" cy="706"/>
                          </a:xfrm>
                          <a:custGeom>
                            <a:avLst/>
                            <a:gdLst>
                              <a:gd name="T0" fmla="*/ 320 w 685"/>
                              <a:gd name="T1" fmla="*/ 112 h 706"/>
                              <a:gd name="T2" fmla="*/ 320 w 685"/>
                              <a:gd name="T3" fmla="*/ 285 h 706"/>
                              <a:gd name="T4" fmla="*/ 336 w 685"/>
                              <a:gd name="T5" fmla="*/ 282 h 706"/>
                              <a:gd name="T6" fmla="*/ 350 w 685"/>
                              <a:gd name="T7" fmla="*/ 274 h 706"/>
                              <a:gd name="T8" fmla="*/ 361 w 685"/>
                              <a:gd name="T9" fmla="*/ 258 h 706"/>
                              <a:gd name="T10" fmla="*/ 370 w 685"/>
                              <a:gd name="T11" fmla="*/ 236 h 706"/>
                              <a:gd name="T12" fmla="*/ 374 w 685"/>
                              <a:gd name="T13" fmla="*/ 206 h 706"/>
                              <a:gd name="T14" fmla="*/ 374 w 685"/>
                              <a:gd name="T15" fmla="*/ 177 h 706"/>
                              <a:gd name="T16" fmla="*/ 370 w 685"/>
                              <a:gd name="T17" fmla="*/ 152 h 706"/>
                              <a:gd name="T18" fmla="*/ 362 w 685"/>
                              <a:gd name="T19" fmla="*/ 133 h 706"/>
                              <a:gd name="T20" fmla="*/ 351 w 685"/>
                              <a:gd name="T21" fmla="*/ 120 h 706"/>
                              <a:gd name="T22" fmla="*/ 335 w 685"/>
                              <a:gd name="T23" fmla="*/ 113 h 706"/>
                              <a:gd name="T24" fmla="*/ 320 w 685"/>
                              <a:gd name="T25" fmla="*/ 112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320" y="112"/>
                                </a:moveTo>
                                <a:lnTo>
                                  <a:pt x="320" y="285"/>
                                </a:lnTo>
                                <a:lnTo>
                                  <a:pt x="336" y="282"/>
                                </a:lnTo>
                                <a:lnTo>
                                  <a:pt x="350" y="274"/>
                                </a:lnTo>
                                <a:lnTo>
                                  <a:pt x="361" y="258"/>
                                </a:lnTo>
                                <a:lnTo>
                                  <a:pt x="370" y="236"/>
                                </a:lnTo>
                                <a:lnTo>
                                  <a:pt x="374" y="206"/>
                                </a:lnTo>
                                <a:lnTo>
                                  <a:pt x="374" y="177"/>
                                </a:lnTo>
                                <a:lnTo>
                                  <a:pt x="370" y="152"/>
                                </a:lnTo>
                                <a:lnTo>
                                  <a:pt x="362" y="133"/>
                                </a:lnTo>
                                <a:lnTo>
                                  <a:pt x="351" y="120"/>
                                </a:lnTo>
                                <a:lnTo>
                                  <a:pt x="335" y="113"/>
                                </a:lnTo>
                                <a:lnTo>
                                  <a:pt x="320" y="112"/>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9"/>
                        <wps:cNvSpPr>
                          <a:spLocks/>
                        </wps:cNvSpPr>
                        <wps:spPr bwMode="auto">
                          <a:xfrm>
                            <a:off x="5618" y="1145"/>
                            <a:ext cx="685" cy="706"/>
                          </a:xfrm>
                          <a:custGeom>
                            <a:avLst/>
                            <a:gdLst>
                              <a:gd name="T0" fmla="*/ 666 w 685"/>
                              <a:gd name="T1" fmla="*/ 86 h 706"/>
                              <a:gd name="T2" fmla="*/ 177 w 685"/>
                              <a:gd name="T3" fmla="*/ 86 h 706"/>
                              <a:gd name="T4" fmla="*/ 192 w 685"/>
                              <a:gd name="T5" fmla="*/ 88 h 706"/>
                              <a:gd name="T6" fmla="*/ 210 w 685"/>
                              <a:gd name="T7" fmla="*/ 90 h 706"/>
                              <a:gd name="T8" fmla="*/ 231 w 685"/>
                              <a:gd name="T9" fmla="*/ 91 h 706"/>
                              <a:gd name="T10" fmla="*/ 665 w 685"/>
                              <a:gd name="T11" fmla="*/ 90 h 706"/>
                              <a:gd name="T12" fmla="*/ 666 w 685"/>
                              <a:gd name="T13" fmla="*/ 86 h 706"/>
                            </a:gdLst>
                            <a:ahLst/>
                            <a:cxnLst>
                              <a:cxn ang="0">
                                <a:pos x="T0" y="T1"/>
                              </a:cxn>
                              <a:cxn ang="0">
                                <a:pos x="T2" y="T3"/>
                              </a:cxn>
                              <a:cxn ang="0">
                                <a:pos x="T4" y="T5"/>
                              </a:cxn>
                              <a:cxn ang="0">
                                <a:pos x="T6" y="T7"/>
                              </a:cxn>
                              <a:cxn ang="0">
                                <a:pos x="T8" y="T9"/>
                              </a:cxn>
                              <a:cxn ang="0">
                                <a:pos x="T10" y="T11"/>
                              </a:cxn>
                              <a:cxn ang="0">
                                <a:pos x="T12" y="T13"/>
                              </a:cxn>
                            </a:cxnLst>
                            <a:rect l="0" t="0" r="r" b="b"/>
                            <a:pathLst>
                              <a:path w="685" h="706">
                                <a:moveTo>
                                  <a:pt x="666" y="86"/>
                                </a:moveTo>
                                <a:lnTo>
                                  <a:pt x="177" y="86"/>
                                </a:lnTo>
                                <a:lnTo>
                                  <a:pt x="192" y="88"/>
                                </a:lnTo>
                                <a:lnTo>
                                  <a:pt x="210" y="90"/>
                                </a:lnTo>
                                <a:lnTo>
                                  <a:pt x="231" y="91"/>
                                </a:lnTo>
                                <a:lnTo>
                                  <a:pt x="665" y="90"/>
                                </a:lnTo>
                                <a:lnTo>
                                  <a:pt x="666" y="86"/>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0"/>
                        <wps:cNvSpPr>
                          <a:spLocks/>
                        </wps:cNvSpPr>
                        <wps:spPr bwMode="auto">
                          <a:xfrm>
                            <a:off x="5618" y="1145"/>
                            <a:ext cx="685" cy="706"/>
                          </a:xfrm>
                          <a:custGeom>
                            <a:avLst/>
                            <a:gdLst>
                              <a:gd name="T0" fmla="*/ 684 w 685"/>
                              <a:gd name="T1" fmla="*/ 0 h 706"/>
                              <a:gd name="T2" fmla="*/ 660 w 685"/>
                              <a:gd name="T3" fmla="*/ 6 h 706"/>
                              <a:gd name="T4" fmla="*/ 634 w 685"/>
                              <a:gd name="T5" fmla="*/ 12 h 706"/>
                              <a:gd name="T6" fmla="*/ 607 w 685"/>
                              <a:gd name="T7" fmla="*/ 17 h 706"/>
                              <a:gd name="T8" fmla="*/ 578 w 685"/>
                              <a:gd name="T9" fmla="*/ 22 h 706"/>
                              <a:gd name="T10" fmla="*/ 549 w 685"/>
                              <a:gd name="T11" fmla="*/ 25 h 706"/>
                              <a:gd name="T12" fmla="*/ 520 w 685"/>
                              <a:gd name="T13" fmla="*/ 28 h 706"/>
                              <a:gd name="T14" fmla="*/ 489 w 685"/>
                              <a:gd name="T15" fmla="*/ 30 h 706"/>
                              <a:gd name="T16" fmla="*/ 458 w 685"/>
                              <a:gd name="T17" fmla="*/ 32 h 706"/>
                              <a:gd name="T18" fmla="*/ 427 w 685"/>
                              <a:gd name="T19" fmla="*/ 33 h 706"/>
                              <a:gd name="T20" fmla="*/ 396 w 685"/>
                              <a:gd name="T21" fmla="*/ 33 h 706"/>
                              <a:gd name="T22" fmla="*/ 678 w 685"/>
                              <a:gd name="T23" fmla="*/ 33 h 706"/>
                              <a:gd name="T24" fmla="*/ 684 w 685"/>
                              <a:gd name="T25" fmla="*/ 0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5" h="706">
                                <a:moveTo>
                                  <a:pt x="684" y="0"/>
                                </a:moveTo>
                                <a:lnTo>
                                  <a:pt x="660" y="6"/>
                                </a:lnTo>
                                <a:lnTo>
                                  <a:pt x="634" y="12"/>
                                </a:lnTo>
                                <a:lnTo>
                                  <a:pt x="607" y="17"/>
                                </a:lnTo>
                                <a:lnTo>
                                  <a:pt x="578" y="22"/>
                                </a:lnTo>
                                <a:lnTo>
                                  <a:pt x="549" y="25"/>
                                </a:lnTo>
                                <a:lnTo>
                                  <a:pt x="520" y="28"/>
                                </a:lnTo>
                                <a:lnTo>
                                  <a:pt x="489" y="30"/>
                                </a:lnTo>
                                <a:lnTo>
                                  <a:pt x="458" y="32"/>
                                </a:lnTo>
                                <a:lnTo>
                                  <a:pt x="427" y="33"/>
                                </a:lnTo>
                                <a:lnTo>
                                  <a:pt x="396" y="33"/>
                                </a:lnTo>
                                <a:lnTo>
                                  <a:pt x="678" y="33"/>
                                </a:lnTo>
                                <a:lnTo>
                                  <a:pt x="684"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1EED1F" id="Skupina 2" o:spid="_x0000_s1026" style="position:absolute;margin-left:280.3pt;margin-top:56.05pt;width:34.25pt;height:35.3pt;z-index:-251654144;mso-position-horizontal-relative:page;mso-position-vertical-relative:page" coordorigin="5618,1145" coordsize="68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" o:allowincell="f">
                <v:shape id="Freeform 14" o:spid="_x0000_s1027"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" path="m101,5l95,25,86,43,73,60,58,75,40,87,20,96,,103r6,45l16,193r12,43l42,277r16,40l76,355r18,37l114,427r20,34l155,493r21,30l196,551r20,26l235,602r19,22l286,663r13,16l310,693r9,12l328,693r12,-15l371,641r18,-22l409,595r21,-27l452,539r1,-2l310,537r-28,-3l258,528r-21,-9l219,508,205,495,194,479r-9,-17l179,442r-4,-22l173,404r-5,-49l166,338r-4,-40l160,280r-4,-27l149,231,137,217r-17,-6l120,206r156,l276,111r-138,l177,86r489,l673,58r5,-25l396,33r-32,l333,32,302,30,271,28,241,26,211,22,182,19,154,14,127,10,101,5e" fillcolor="#231f20" stroked="f">
                  <v:path arrowok="t" o:connecttype="custom" o:connectlocs="95,25;73,60;40,87;0,103;16,193;42,277;76,355;114,427;155,493;196,551;235,602;286,663;310,693;328,693;371,641;409,595;452,539;310,537;258,528;219,508;194,479;179,442;173,404;166,338;160,280;149,231;120,211;276,206;138,111;666,86;678,33;364,33;302,30;241,26;182,19;127,10" o:connectangles="0,0,0,0,0,0,0,0,0,0,0,0,0,0,0,0,0,0,0,0,0,0,0,0,0,0,0,0,0,0,0,0,0,0,0,0"/>
                </v:shape>
                <v:shape id="Freeform 15" o:spid="_x0000_s1028"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" path="m631,206r-106,l514,212r-13,8l492,236r,l486,258r-4,29l480,305r-2,17l476,341r-2,23l472,384r-2,23l468,424r-5,19l456,463r-10,21l435,497r-13,11l406,517r-19,8l365,531r-26,4l310,537r143,l474,507r23,-34l520,437r23,-39l565,356r22,-43l607,267r20,-49l631,206e" fillcolor="#231f20" stroked="f">
                  <v:path arrowok="t" o:connecttype="custom" o:connectlocs="631,206;525,206;514,212;501,220;492,236;492,236;486,258;482,287;480,305;478,322;476,341;474,364;472,384;470,407;468,424;463,443;456,463;446,484;435,497;422,508;406,517;387,525;365,531;339,535;310,537;453,537;474,507;497,473;520,437;543,398;565,356;587,313;607,267;627,218;631,206" o:connectangles="0,0,0,0,0,0,0,0,0,0,0,0,0,0,0,0,0,0,0,0,0,0,0,0,0,0,0,0,0,0,0,0,0,0,0"/>
                </v:shape>
                <v:shape id="Freeform 16" o:spid="_x0000_s1029"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" path="m665,90r-341,l345,90r11,3l370,99r13,10l397,125r10,22l415,176r2,38l412,241r-8,22l392,280r-14,12l361,300r-20,4l320,305r16,202l356,503r19,-8l392,483r15,-15l418,449r6,-22l442,206r189,l644,167r16,-54l665,90e" fillcolor="#231f20" stroked="f">
                  <v:path arrowok="t" o:connecttype="custom" o:connectlocs="665,90;324,90;345,90;356,93;370,99;383,109;397,125;407,147;415,176;417,214;412,241;404,263;392,280;378,292;361,300;341,304;320,305;336,507;356,503;375,495;392,483;407,468;418,449;424,427;442,206;631,206;644,167;660,113;665,90" o:connectangles="0,0,0,0,0,0,0,0,0,0,0,0,0,0,0,0,0,0,0,0,0,0,0,0,0,0,0,0,0"/>
                </v:shape>
                <v:shape id="Freeform 17" o:spid="_x0000_s1030"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" path="m276,206r-72,l221,449r10,22l244,487r15,10l276,501r,-295e" fillcolor="#231f20" stroked="f">
                  <v:path arrowok="t" o:connecttype="custom" o:connectlocs="276,206;204,206;221,449;231,471;244,487;259,497;276,501;276,206" o:connectangles="0,0,0,0,0,0,0,0"/>
                </v:shape>
                <v:shape id="Freeform 18" o:spid="_x0000_s1031"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" path="m320,112r,173l336,282r14,-8l361,258r9,-22l374,206r,-29l370,152r-8,-19l351,120r-16,-7l320,112e" fillcolor="#231f20" stroked="f">
                  <v:path arrowok="t" o:connecttype="custom" o:connectlocs="320,112;320,285;336,282;350,274;361,258;370,236;374,206;374,177;370,152;362,133;351,120;335,113;320,112" o:connectangles="0,0,0,0,0,0,0,0,0,0,0,0,0"/>
                </v:shape>
                <v:shape id="Freeform 19" o:spid="_x0000_s1032"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" path="m666,86r-489,l192,88r18,2l231,91,665,90r1,-4e" fillcolor="#231f20" stroked="f">
                  <v:path arrowok="t" o:connecttype="custom" o:connectlocs="666,86;177,86;192,88;210,90;231,91;665,90;666,86" o:connectangles="0,0,0,0,0,0,0"/>
                </v:shape>
                <v:shape id="Freeform 20" o:spid="_x0000_s1033" style="position:absolute;left:5618;top:1145;width:685;height:706;visibility:visible;mso-wrap-style:square;v-text-anchor:top" coordsize="685,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" path="m684,l660,6r-26,6l607,17r-29,5l549,25r-29,3l489,30r-31,2l427,33r-31,l678,33,684,e" fillcolor="#231f20" stroked="f">
                  <v:path arrowok="t" o:connecttype="custom" o:connectlocs="684,0;660,6;634,12;607,17;578,22;549,25;520,28;489,30;458,32;427,33;396,33;678,33;684,0" o:connectangles="0,0,0,0,0,0,0,0,0,0,0,0,0"/>
                </v:shape>
                <w10:wrap anchorx="page" anchory="page"/>
              </v:group>
            </w:pict>
          </mc:Fallback>
        </mc:AlternateContent>
      </w:r>
    </w:p>
    <w:p w14:paraId="4211B788" w14:textId="77777777" w:rsidR="00D84CB8" w:rsidRPr="00D84CB8" w:rsidRDefault="00D84CB8" w:rsidP="00D84CB8">
      <w:pPr>
        <w:widowControl w:val="0"/>
        <w:autoSpaceDE w:val="0"/>
        <w:autoSpaceDN w:val="0"/>
        <w:adjustRightInd w:val="0"/>
        <w:spacing w:after="200" w:line="200" w:lineRule="exact"/>
        <w:rPr>
          <w:rFonts w:ascii="Cambria" w:eastAsia="Calibri" w:hAnsi="Cambria" w:cs="Times New Roman"/>
          <w:sz w:val="20"/>
          <w:szCs w:val="20"/>
          <w:lang w:eastAsia="en-US"/>
        </w:rPr>
      </w:pPr>
    </w:p>
    <w:p w14:paraId="3CBAC408" w14:textId="77777777" w:rsidR="00D84CB8" w:rsidRPr="00D84CB8" w:rsidRDefault="00D84CB8" w:rsidP="00D84CB8">
      <w:pPr>
        <w:widowControl w:val="0"/>
        <w:autoSpaceDE w:val="0"/>
        <w:autoSpaceDN w:val="0"/>
        <w:adjustRightInd w:val="0"/>
        <w:spacing w:after="200" w:line="200" w:lineRule="exact"/>
        <w:rPr>
          <w:rFonts w:ascii="Cambria" w:eastAsia="Calibri" w:hAnsi="Cambria" w:cs="Times New Roman"/>
          <w:sz w:val="20"/>
          <w:szCs w:val="20"/>
          <w:lang w:eastAsia="en-US"/>
        </w:rPr>
      </w:pPr>
      <w:r w:rsidRPr="00D84CB8">
        <w:rPr>
          <w:rFonts w:ascii="Cambria" w:eastAsia="Calibri" w:hAnsi="Cambria" w:cs="Times New Roman"/>
          <w:noProof/>
        </w:rPr>
        <mc:AlternateContent>
          <mc:Choice Requires="wps">
            <w:drawing>
              <wp:anchor distT="0" distB="0" distL="114300" distR="114300" simplePos="0" relativeHeight="251659264" behindDoc="1" locked="0" layoutInCell="0" allowOverlap="1" wp14:anchorId="3FB116C1" wp14:editId="07C2CDD9">
                <wp:simplePos x="0" y="0"/>
                <wp:positionH relativeFrom="page">
                  <wp:posOffset>3415030</wp:posOffset>
                </wp:positionH>
                <wp:positionV relativeFrom="page">
                  <wp:posOffset>1604645</wp:posOffset>
                </wp:positionV>
                <wp:extent cx="720090" cy="12700"/>
                <wp:effectExtent l="14605" t="13970" r="8255" b="1905"/>
                <wp:wrapNone/>
                <wp:docPr id="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12700"/>
                        </a:xfrm>
                        <a:custGeom>
                          <a:avLst/>
                          <a:gdLst>
                            <a:gd name="T0" fmla="*/ 0 w 1134"/>
                            <a:gd name="T1" fmla="*/ 0 h 20"/>
                            <a:gd name="T2" fmla="*/ 1133 w 1134"/>
                            <a:gd name="T3" fmla="*/ 0 h 20"/>
                          </a:gdLst>
                          <a:ahLst/>
                          <a:cxnLst>
                            <a:cxn ang="0">
                              <a:pos x="T0" y="T1"/>
                            </a:cxn>
                            <a:cxn ang="0">
                              <a:pos x="T2" y="T3"/>
                            </a:cxn>
                          </a:cxnLst>
                          <a:rect l="0" t="0" r="r" b="b"/>
                          <a:pathLst>
                            <a:path w="1134" h="20">
                              <a:moveTo>
                                <a:pt x="0" y="0"/>
                              </a:moveTo>
                              <a:lnTo>
                                <a:pt x="1133" y="0"/>
                              </a:lnTo>
                            </a:path>
                          </a:pathLst>
                        </a:custGeom>
                        <a:noFill/>
                        <a:ln w="10274">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0A3628" id="Freeform 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268.9pt,126.35pt,325.55pt,126.35pt" coordsize="113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" o:allowincell="f" filled="f" strokecolor="#231f20" strokeweight=".28539mm">
                <v:path arrowok="t" o:connecttype="custom" o:connectlocs="0,0;719455,0" o:connectangles="0,0"/>
                <w10:wrap anchorx="page" anchory="page"/>
              </v:polyline>
            </w:pict>
          </mc:Fallback>
        </mc:AlternateContent>
      </w:r>
    </w:p>
    <w:p w14:paraId="63FF48C3" w14:textId="77777777" w:rsidR="00D84CB8" w:rsidRPr="00D84CB8" w:rsidRDefault="00D84CB8" w:rsidP="00D84CB8">
      <w:pPr>
        <w:widowControl w:val="0"/>
        <w:autoSpaceDE w:val="0"/>
        <w:autoSpaceDN w:val="0"/>
        <w:adjustRightInd w:val="0"/>
        <w:spacing w:after="200" w:line="276" w:lineRule="auto"/>
        <w:ind w:right="-20"/>
        <w:jc w:val="center"/>
        <w:rPr>
          <w:rFonts w:ascii="Cambria" w:eastAsia="Calibri" w:hAnsi="Cambria" w:cs="Times New Roman"/>
          <w:sz w:val="20"/>
          <w:szCs w:val="20"/>
          <w:lang w:eastAsia="en-US"/>
        </w:rPr>
      </w:pPr>
      <w:r w:rsidRPr="00D84CB8">
        <w:rPr>
          <w:rFonts w:ascii="Cambria" w:eastAsia="Calibri" w:hAnsi="Cambria" w:cs="Times New Roman"/>
          <w:noProof/>
          <w:sz w:val="20"/>
          <w:szCs w:val="20"/>
        </w:rPr>
        <w:drawing>
          <wp:inline distT="0" distB="0" distL="0" distR="0" wp14:anchorId="575FA83E" wp14:editId="0BC62506">
            <wp:extent cx="1414145" cy="29781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414145" cy="297815"/>
                    </a:xfrm>
                    <a:prstGeom prst="rect">
                      <a:avLst/>
                    </a:prstGeom>
                    <a:noFill/>
                    <a:ln w="9525">
                      <a:noFill/>
                      <a:miter lim="800000"/>
                      <a:headEnd/>
                      <a:tailEnd/>
                    </a:ln>
                  </pic:spPr>
                </pic:pic>
              </a:graphicData>
            </a:graphic>
          </wp:inline>
        </w:drawing>
      </w:r>
    </w:p>
    <w:p w14:paraId="53974338" w14:textId="77777777" w:rsidR="00D84CB8" w:rsidRPr="00D84CB8" w:rsidRDefault="00D84CB8" w:rsidP="00D84CB8">
      <w:pPr>
        <w:widowControl w:val="0"/>
        <w:autoSpaceDE w:val="0"/>
        <w:autoSpaceDN w:val="0"/>
        <w:adjustRightInd w:val="0"/>
        <w:spacing w:after="200" w:line="200" w:lineRule="exact"/>
        <w:rPr>
          <w:rFonts w:ascii="Cambria" w:eastAsia="Calibri" w:hAnsi="Cambria" w:cs="Times New Roman"/>
          <w:sz w:val="20"/>
          <w:szCs w:val="20"/>
          <w:lang w:eastAsia="en-US"/>
        </w:rPr>
      </w:pPr>
    </w:p>
    <w:p w14:paraId="6CFAA823" w14:textId="77777777" w:rsidR="00D84CB8" w:rsidRPr="00D84CB8" w:rsidRDefault="00D84CB8" w:rsidP="00D84CB8">
      <w:pPr>
        <w:widowControl w:val="0"/>
        <w:autoSpaceDE w:val="0"/>
        <w:autoSpaceDN w:val="0"/>
        <w:adjustRightInd w:val="0"/>
        <w:spacing w:before="9" w:after="200" w:line="280" w:lineRule="exact"/>
        <w:jc w:val="center"/>
        <w:rPr>
          <w:rFonts w:ascii="Cambria" w:eastAsia="Calibri" w:hAnsi="Cambria" w:cs="Times New Roman"/>
          <w:sz w:val="28"/>
          <w:szCs w:val="28"/>
          <w:lang w:eastAsia="en-US"/>
        </w:rPr>
      </w:pPr>
    </w:p>
    <w:p w14:paraId="67113D06" w14:textId="77777777" w:rsidR="00D84CB8" w:rsidRPr="00D84CB8" w:rsidRDefault="00D84CB8" w:rsidP="00D84CB8">
      <w:pPr>
        <w:widowControl w:val="0"/>
        <w:autoSpaceDE w:val="0"/>
        <w:autoSpaceDN w:val="0"/>
        <w:adjustRightInd w:val="0"/>
        <w:spacing w:before="33" w:after="200" w:line="266" w:lineRule="exact"/>
        <w:ind w:right="-20"/>
        <w:jc w:val="center"/>
        <w:rPr>
          <w:rFonts w:ascii="Cambria" w:eastAsia="Calibri" w:hAnsi="Cambria"/>
          <w:smallCaps/>
          <w:color w:val="000000"/>
          <w:sz w:val="28"/>
          <w:szCs w:val="28"/>
          <w:lang w:eastAsia="en-US"/>
        </w:rPr>
      </w:pPr>
      <w:r w:rsidRPr="00D84CB8">
        <w:rPr>
          <w:rFonts w:ascii="Cambria" w:eastAsia="Calibri" w:hAnsi="Cambria"/>
          <w:b/>
          <w:bCs/>
          <w:smallCaps/>
          <w:color w:val="231F20"/>
          <w:spacing w:val="36"/>
          <w:position w:val="-1"/>
          <w:sz w:val="28"/>
          <w:szCs w:val="28"/>
          <w:lang w:eastAsia="en-US"/>
        </w:rPr>
        <w:t>Vnitřní předpis UP</w:t>
      </w:r>
    </w:p>
    <w:p w14:paraId="1B5F0831" w14:textId="77777777" w:rsidR="00D84CB8" w:rsidRPr="00D84CB8" w:rsidRDefault="00D84CB8" w:rsidP="00D84CB8">
      <w:pPr>
        <w:widowControl w:val="0"/>
        <w:autoSpaceDE w:val="0"/>
        <w:autoSpaceDN w:val="0"/>
        <w:adjustRightInd w:val="0"/>
        <w:spacing w:after="200" w:line="200" w:lineRule="exact"/>
        <w:rPr>
          <w:rFonts w:ascii="Cambria" w:eastAsia="Calibri" w:hAnsi="Cambria"/>
          <w:color w:val="000000"/>
          <w:sz w:val="20"/>
          <w:szCs w:val="20"/>
          <w:lang w:eastAsia="en-US"/>
        </w:rPr>
      </w:pPr>
      <w:r w:rsidRPr="00D84CB8">
        <w:rPr>
          <w:rFonts w:ascii="Cambria" w:eastAsia="Calibri" w:hAnsi="Cambria"/>
          <w:noProof/>
          <w:color w:val="000000"/>
          <w:sz w:val="20"/>
          <w:szCs w:val="20"/>
        </w:rPr>
        <mc:AlternateContent>
          <mc:Choice Requires="wps">
            <w:drawing>
              <wp:anchor distT="0" distB="0" distL="114300" distR="114300" simplePos="0" relativeHeight="251660288" behindDoc="0" locked="0" layoutInCell="1" allowOverlap="1" wp14:anchorId="4B870A21" wp14:editId="169C819C">
                <wp:simplePos x="0" y="0"/>
                <wp:positionH relativeFrom="column">
                  <wp:align>center</wp:align>
                </wp:positionH>
                <wp:positionV relativeFrom="paragraph">
                  <wp:posOffset>629285</wp:posOffset>
                </wp:positionV>
                <wp:extent cx="3063600" cy="522000"/>
                <wp:effectExtent l="0" t="0" r="22860" b="11430"/>
                <wp:wrapTopAndBottom/>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600" cy="522000"/>
                        </a:xfrm>
                        <a:prstGeom prst="rect">
                          <a:avLst/>
                        </a:prstGeom>
                        <a:solidFill>
                          <a:srgbClr val="FFFFFF"/>
                        </a:solidFill>
                        <a:ln w="12700">
                          <a:solidFill>
                            <a:srgbClr val="000000"/>
                          </a:solidFill>
                          <a:miter lim="800000"/>
                          <a:headEnd/>
                          <a:tailEnd/>
                        </a:ln>
                      </wps:spPr>
                      <wps:txbx>
                        <w:txbxContent>
                          <w:p w14:paraId="45205CFA" w14:textId="63ECB8F7" w:rsidR="00D84CB8" w:rsidRPr="00386BAD" w:rsidRDefault="00D84CB8" w:rsidP="00D84CB8">
                            <w:pPr>
                              <w:spacing w:after="0"/>
                              <w:jc w:val="center"/>
                              <w:rPr>
                                <w:rFonts w:asciiTheme="majorHAnsi" w:hAnsiTheme="majorHAnsi"/>
                                <w:sz w:val="40"/>
                              </w:rPr>
                            </w:pPr>
                            <w:r w:rsidRPr="00FC1BB9">
                              <w:rPr>
                                <w:rFonts w:asciiTheme="majorHAnsi" w:hAnsiTheme="majorHAnsi"/>
                                <w:sz w:val="40"/>
                              </w:rPr>
                              <w:t>A-</w:t>
                            </w:r>
                            <w:r>
                              <w:rPr>
                                <w:rFonts w:asciiTheme="majorHAnsi" w:hAnsiTheme="majorHAnsi"/>
                                <w:sz w:val="40"/>
                              </w:rPr>
                              <w:t>1</w:t>
                            </w:r>
                            <w:r w:rsidRPr="00E614C7">
                              <w:rPr>
                                <w:rFonts w:asciiTheme="majorHAnsi" w:hAnsiTheme="majorHAnsi"/>
                                <w:sz w:val="40"/>
                              </w:rPr>
                              <w:t>/</w:t>
                            </w:r>
                            <w:r>
                              <w:rPr>
                                <w:rFonts w:asciiTheme="majorHAnsi" w:hAnsiTheme="majorHAnsi"/>
                                <w:sz w:val="40"/>
                              </w:rPr>
                              <w:t>2017</w:t>
                            </w:r>
                            <w:r w:rsidRPr="00FC1BB9">
                              <w:rPr>
                                <w:rFonts w:asciiTheme="majorHAnsi" w:hAnsiTheme="majorHAnsi"/>
                                <w:sz w:val="40"/>
                              </w:rPr>
                              <w:t>-N</w:t>
                            </w:r>
                            <w:r w:rsidR="0071216F">
                              <w:rPr>
                                <w:rFonts w:asciiTheme="majorHAnsi" w:hAnsiTheme="majorHAnsi"/>
                                <w:sz w:val="40"/>
                              </w:rPr>
                              <w:t>0</w:t>
                            </w:r>
                            <w:r>
                              <w:rPr>
                                <w:rFonts w:asciiTheme="majorHAnsi" w:hAnsiTheme="majorHAnsi"/>
                                <w:sz w:val="40"/>
                              </w:rPr>
                              <w:t>5</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B870A21" id="_x0000_t202" coordsize="21600,21600" o:spt="202" path="m,l,21600r21600,l21600,xe">
                <v:stroke joinstyle="miter"/>
                <v:path gradientshapeok="t" o:connecttype="rect"/>
              </v:shapetype>
              <v:shape id="Textové pole 2" o:spid="_x0000_s1026" type="#_x0000_t202" style="position:absolute;margin-left:0;margin-top:49.55pt;width:241.25pt;height:41.1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" strokeweight="1pt">
                <v:textbox>
                  <w:txbxContent>
                    <w:p w14:paraId="45205CFA" w14:textId="63ECB8F7" w:rsidR="00D84CB8" w:rsidRPr="00386BAD" w:rsidRDefault="00D84CB8" w:rsidP="00D84CB8">
                      <w:pPr>
                        <w:spacing w:after="0"/>
                        <w:jc w:val="center"/>
                        <w:rPr>
                          <w:rFonts w:asciiTheme="majorHAnsi" w:hAnsiTheme="majorHAnsi"/>
                          <w:sz w:val="40"/>
                        </w:rPr>
                      </w:pPr>
                      <w:r w:rsidRPr="00FC1BB9">
                        <w:rPr>
                          <w:rFonts w:asciiTheme="majorHAnsi" w:hAnsiTheme="majorHAnsi"/>
                          <w:sz w:val="40"/>
                        </w:rPr>
                        <w:t>A-</w:t>
                      </w:r>
                      <w:r>
                        <w:rPr>
                          <w:rFonts w:asciiTheme="majorHAnsi" w:hAnsiTheme="majorHAnsi"/>
                          <w:sz w:val="40"/>
                        </w:rPr>
                        <w:t>1</w:t>
                      </w:r>
                      <w:r w:rsidRPr="00E614C7">
                        <w:rPr>
                          <w:rFonts w:asciiTheme="majorHAnsi" w:hAnsiTheme="majorHAnsi"/>
                          <w:sz w:val="40"/>
                        </w:rPr>
                        <w:t>/</w:t>
                      </w:r>
                      <w:r>
                        <w:rPr>
                          <w:rFonts w:asciiTheme="majorHAnsi" w:hAnsiTheme="majorHAnsi"/>
                          <w:sz w:val="40"/>
                        </w:rPr>
                        <w:t>2017</w:t>
                      </w:r>
                      <w:r w:rsidRPr="00FC1BB9">
                        <w:rPr>
                          <w:rFonts w:asciiTheme="majorHAnsi" w:hAnsiTheme="majorHAnsi"/>
                          <w:sz w:val="40"/>
                        </w:rPr>
                        <w:t>-N</w:t>
                      </w:r>
                      <w:r w:rsidR="0071216F">
                        <w:rPr>
                          <w:rFonts w:asciiTheme="majorHAnsi" w:hAnsiTheme="majorHAnsi"/>
                          <w:sz w:val="40"/>
                        </w:rPr>
                        <w:t>0</w:t>
                      </w:r>
                      <w:r>
                        <w:rPr>
                          <w:rFonts w:asciiTheme="majorHAnsi" w:hAnsiTheme="majorHAnsi"/>
                          <w:sz w:val="40"/>
                        </w:rPr>
                        <w:t>5</w:t>
                      </w:r>
                    </w:p>
                  </w:txbxContent>
                </v:textbox>
                <w10:wrap type="topAndBottom"/>
              </v:shape>
            </w:pict>
          </mc:Fallback>
        </mc:AlternateContent>
      </w:r>
    </w:p>
    <w:p w14:paraId="27CA00B1" w14:textId="77777777" w:rsidR="00D84CB8" w:rsidRPr="00D84CB8" w:rsidRDefault="00D84CB8" w:rsidP="00D84CB8">
      <w:pPr>
        <w:widowControl w:val="0"/>
        <w:autoSpaceDE w:val="0"/>
        <w:autoSpaceDN w:val="0"/>
        <w:adjustRightInd w:val="0"/>
        <w:spacing w:after="200" w:line="200" w:lineRule="exact"/>
        <w:rPr>
          <w:rFonts w:ascii="Cambria" w:eastAsia="Calibri" w:hAnsi="Cambria"/>
          <w:color w:val="000000"/>
          <w:sz w:val="20"/>
          <w:szCs w:val="20"/>
          <w:lang w:eastAsia="en-US"/>
        </w:rPr>
      </w:pPr>
    </w:p>
    <w:p w14:paraId="0B894552" w14:textId="77777777" w:rsidR="00D84CB8" w:rsidRPr="00D84CB8" w:rsidRDefault="00D84CB8" w:rsidP="00D84CB8">
      <w:pPr>
        <w:widowControl w:val="0"/>
        <w:tabs>
          <w:tab w:val="left" w:pos="3717"/>
        </w:tabs>
        <w:autoSpaceDE w:val="0"/>
        <w:autoSpaceDN w:val="0"/>
        <w:adjustRightInd w:val="0"/>
        <w:spacing w:after="200" w:line="200" w:lineRule="exact"/>
        <w:rPr>
          <w:rFonts w:ascii="Cambria" w:eastAsia="Calibri" w:hAnsi="Cambria"/>
          <w:color w:val="000000"/>
          <w:sz w:val="20"/>
          <w:szCs w:val="20"/>
          <w:lang w:eastAsia="en-US"/>
        </w:rPr>
      </w:pPr>
    </w:p>
    <w:p w14:paraId="2C35050D" w14:textId="77777777" w:rsidR="00D84CB8" w:rsidRPr="00D84CB8" w:rsidRDefault="00D84CB8" w:rsidP="00D84CB8">
      <w:pPr>
        <w:widowControl w:val="0"/>
        <w:autoSpaceDE w:val="0"/>
        <w:autoSpaceDN w:val="0"/>
        <w:adjustRightInd w:val="0"/>
        <w:spacing w:after="200" w:line="240" w:lineRule="auto"/>
        <w:rPr>
          <w:rFonts w:ascii="Cambria" w:eastAsia="Calibri" w:hAnsi="Cambria"/>
          <w:color w:val="000000"/>
          <w:sz w:val="20"/>
          <w:szCs w:val="20"/>
          <w:lang w:eastAsia="en-US"/>
        </w:rPr>
      </w:pPr>
    </w:p>
    <w:p w14:paraId="090F8849" w14:textId="77777777" w:rsidR="00D84CB8" w:rsidRPr="00D84CB8" w:rsidRDefault="00D84CB8" w:rsidP="00D84CB8">
      <w:pPr>
        <w:widowControl w:val="0"/>
        <w:autoSpaceDE w:val="0"/>
        <w:autoSpaceDN w:val="0"/>
        <w:adjustRightInd w:val="0"/>
        <w:spacing w:before="19" w:after="200" w:line="240" w:lineRule="auto"/>
        <w:rPr>
          <w:rFonts w:ascii="Cambria" w:eastAsia="Calibri" w:hAnsi="Cambria"/>
          <w:color w:val="000000"/>
          <w:lang w:eastAsia="en-US"/>
        </w:rPr>
      </w:pPr>
    </w:p>
    <w:p w14:paraId="33EC13B7" w14:textId="420246F5" w:rsidR="00D84CB8" w:rsidRPr="00D84CB8" w:rsidRDefault="00D84CB8" w:rsidP="00D84CB8">
      <w:pPr>
        <w:widowControl w:val="0"/>
        <w:autoSpaceDE w:val="0"/>
        <w:autoSpaceDN w:val="0"/>
        <w:adjustRightInd w:val="0"/>
        <w:spacing w:after="360" w:line="240" w:lineRule="auto"/>
        <w:contextualSpacing/>
        <w:jc w:val="center"/>
        <w:rPr>
          <w:rFonts w:ascii="Cambria" w:eastAsia="Calibri" w:hAnsi="Cambria" w:cs="Palatino"/>
          <w:b/>
          <w:bCs/>
          <w:sz w:val="44"/>
          <w:szCs w:val="48"/>
          <w:lang w:eastAsia="en-US"/>
        </w:rPr>
      </w:pPr>
      <w:r w:rsidRPr="00D84CB8">
        <w:rPr>
          <w:rFonts w:ascii="Cambria" w:eastAsia="Calibri" w:hAnsi="Cambria" w:cs="Palatino"/>
          <w:b/>
          <w:bCs/>
          <w:sz w:val="44"/>
          <w:szCs w:val="48"/>
          <w:lang w:eastAsia="en-US"/>
        </w:rPr>
        <w:t xml:space="preserve">Novela č. </w:t>
      </w:r>
      <w:r w:rsidR="004639C9">
        <w:rPr>
          <w:rFonts w:ascii="Cambria" w:eastAsia="Calibri" w:hAnsi="Cambria" w:cs="Palatino"/>
          <w:b/>
          <w:bCs/>
          <w:sz w:val="44"/>
          <w:szCs w:val="48"/>
          <w:lang w:eastAsia="en-US"/>
        </w:rPr>
        <w:t>5</w:t>
      </w:r>
    </w:p>
    <w:p w14:paraId="02BD19FE" w14:textId="69924C9F" w:rsidR="00D84CB8" w:rsidRPr="00D84CB8" w:rsidRDefault="00D84CB8" w:rsidP="00D84CB8">
      <w:pPr>
        <w:widowControl w:val="0"/>
        <w:autoSpaceDE w:val="0"/>
        <w:autoSpaceDN w:val="0"/>
        <w:adjustRightInd w:val="0"/>
        <w:spacing w:after="360" w:line="240" w:lineRule="auto"/>
        <w:contextualSpacing/>
        <w:jc w:val="center"/>
        <w:rPr>
          <w:rFonts w:ascii="Cambria" w:eastAsia="Calibri" w:hAnsi="Cambria" w:cs="Palatino"/>
          <w:sz w:val="32"/>
          <w:szCs w:val="48"/>
          <w:lang w:eastAsia="en-US"/>
        </w:rPr>
      </w:pPr>
      <w:r>
        <w:rPr>
          <w:rFonts w:ascii="Cambria" w:eastAsia="Calibri" w:hAnsi="Cambria" w:cs="Palatino"/>
          <w:b/>
          <w:bCs/>
          <w:sz w:val="44"/>
          <w:szCs w:val="48"/>
          <w:lang w:eastAsia="en-US"/>
        </w:rPr>
        <w:t>Statutu</w:t>
      </w:r>
      <w:r w:rsidRPr="00D84CB8">
        <w:rPr>
          <w:rFonts w:ascii="Cambria" w:eastAsia="Calibri" w:hAnsi="Cambria" w:cs="Palatino"/>
          <w:b/>
          <w:bCs/>
          <w:sz w:val="44"/>
          <w:szCs w:val="48"/>
          <w:lang w:eastAsia="en-US"/>
        </w:rPr>
        <w:t xml:space="preserve"> Univerzity Palackého v Olomouci</w:t>
      </w:r>
    </w:p>
    <w:p w14:paraId="2B9AD5D4" w14:textId="77777777" w:rsidR="00D84CB8" w:rsidRPr="008B2658" w:rsidRDefault="00D84CB8" w:rsidP="00D84CB8">
      <w:pPr>
        <w:widowControl w:val="0"/>
        <w:autoSpaceDE w:val="0"/>
        <w:autoSpaceDN w:val="0"/>
        <w:adjustRightInd w:val="0"/>
        <w:spacing w:after="360" w:line="240" w:lineRule="auto"/>
        <w:contextualSpacing/>
        <w:jc w:val="center"/>
        <w:rPr>
          <w:rFonts w:ascii="Cambria" w:eastAsia="Calibri" w:hAnsi="Cambria" w:cs="Palatino"/>
          <w:i/>
          <w:sz w:val="44"/>
          <w:szCs w:val="48"/>
          <w:lang w:eastAsia="en-US"/>
        </w:rPr>
      </w:pPr>
    </w:p>
    <w:p w14:paraId="6EDEDCAE" w14:textId="326672D7" w:rsidR="00457D9A" w:rsidRPr="00457D9A" w:rsidRDefault="00457D9A" w:rsidP="00457D9A">
      <w:pPr>
        <w:widowControl w:val="0"/>
        <w:autoSpaceDE w:val="0"/>
        <w:autoSpaceDN w:val="0"/>
        <w:adjustRightInd w:val="0"/>
        <w:spacing w:after="200" w:line="200" w:lineRule="exact"/>
        <w:rPr>
          <w:rFonts w:ascii="Cambria" w:eastAsia="Calibri" w:hAnsi="Cambria"/>
          <w:i/>
          <w:color w:val="000000"/>
          <w:sz w:val="24"/>
          <w:szCs w:val="24"/>
          <w:lang w:eastAsia="en-US"/>
        </w:rPr>
      </w:pPr>
      <w:r w:rsidRPr="00457D9A">
        <w:rPr>
          <w:rFonts w:ascii="Cambria" w:eastAsia="Calibri" w:hAnsi="Cambria"/>
          <w:i/>
          <w:color w:val="000000"/>
          <w:sz w:val="24"/>
          <w:szCs w:val="24"/>
          <w:highlight w:val="green"/>
          <w:lang w:eastAsia="en-US"/>
        </w:rPr>
        <w:t>POZN.: Změny uvedené v textu tučně ve žlutém bloku jsou nad rámec změn schválených AS UP 11. 12. 20</w:t>
      </w:r>
      <w:r w:rsidR="000F30BD">
        <w:rPr>
          <w:rFonts w:ascii="Cambria" w:eastAsia="Calibri" w:hAnsi="Cambria"/>
          <w:i/>
          <w:color w:val="000000"/>
          <w:sz w:val="24"/>
          <w:szCs w:val="24"/>
          <w:highlight w:val="green"/>
          <w:lang w:eastAsia="en-US"/>
        </w:rPr>
        <w:t>19</w:t>
      </w:r>
      <w:r w:rsidRPr="00457D9A">
        <w:rPr>
          <w:rFonts w:ascii="Cambria" w:eastAsia="Calibri" w:hAnsi="Cambria"/>
          <w:i/>
          <w:color w:val="000000"/>
          <w:sz w:val="24"/>
          <w:szCs w:val="24"/>
          <w:highlight w:val="green"/>
          <w:lang w:eastAsia="en-US"/>
        </w:rPr>
        <w:t>. Změny uvedené pouze tučně AS UP 11. 12. 20</w:t>
      </w:r>
      <w:r w:rsidR="000F30BD">
        <w:rPr>
          <w:rFonts w:ascii="Cambria" w:eastAsia="Calibri" w:hAnsi="Cambria"/>
          <w:i/>
          <w:color w:val="000000"/>
          <w:sz w:val="24"/>
          <w:szCs w:val="24"/>
          <w:highlight w:val="green"/>
          <w:lang w:eastAsia="en-US"/>
        </w:rPr>
        <w:t>19</w:t>
      </w:r>
      <w:r w:rsidRPr="00457D9A">
        <w:rPr>
          <w:rFonts w:ascii="Cambria" w:eastAsia="Calibri" w:hAnsi="Cambria"/>
          <w:i/>
          <w:color w:val="000000"/>
          <w:sz w:val="24"/>
          <w:szCs w:val="24"/>
          <w:highlight w:val="green"/>
          <w:lang w:eastAsia="en-US"/>
        </w:rPr>
        <w:t xml:space="preserve"> schválil, nicméně návrh jejich změn (schválená Novela č. 5 Statutu UP) nebyl  zaslán na MŠMT k registraci.</w:t>
      </w:r>
    </w:p>
    <w:p w14:paraId="0EF470E5" w14:textId="77777777" w:rsidR="00D84CB8" w:rsidRPr="00D84CB8" w:rsidRDefault="00D84CB8" w:rsidP="00D84CB8">
      <w:pPr>
        <w:widowControl w:val="0"/>
        <w:tabs>
          <w:tab w:val="left" w:pos="2080"/>
        </w:tabs>
        <w:autoSpaceDE w:val="0"/>
        <w:autoSpaceDN w:val="0"/>
        <w:adjustRightInd w:val="0"/>
        <w:spacing w:before="33" w:after="200" w:line="281" w:lineRule="auto"/>
        <w:ind w:left="2098" w:right="125" w:hanging="2098"/>
        <w:jc w:val="both"/>
        <w:rPr>
          <w:rFonts w:ascii="Cambria" w:eastAsia="Calibri" w:hAnsi="Cambria"/>
          <w:color w:val="231F20"/>
          <w:lang w:eastAsia="en-US"/>
        </w:rPr>
      </w:pPr>
    </w:p>
    <w:p w14:paraId="3AE7905D" w14:textId="77777777" w:rsidR="00D84CB8" w:rsidRPr="00D84CB8" w:rsidRDefault="00D84CB8" w:rsidP="00D84CB8">
      <w:pPr>
        <w:widowControl w:val="0"/>
        <w:tabs>
          <w:tab w:val="left" w:pos="2080"/>
        </w:tabs>
        <w:autoSpaceDE w:val="0"/>
        <w:autoSpaceDN w:val="0"/>
        <w:adjustRightInd w:val="0"/>
        <w:spacing w:before="33" w:after="200" w:line="281" w:lineRule="auto"/>
        <w:ind w:left="2098" w:right="125" w:hanging="2098"/>
        <w:jc w:val="both"/>
        <w:rPr>
          <w:rFonts w:ascii="Cambria" w:eastAsia="Calibri" w:hAnsi="Cambria"/>
          <w:color w:val="231F20"/>
          <w:lang w:eastAsia="en-US"/>
        </w:rPr>
      </w:pPr>
    </w:p>
    <w:p w14:paraId="609A058B" w14:textId="77777777" w:rsidR="00D84CB8" w:rsidRPr="00D84CB8" w:rsidRDefault="00D84CB8" w:rsidP="00D84CB8">
      <w:pPr>
        <w:widowControl w:val="0"/>
        <w:tabs>
          <w:tab w:val="left" w:pos="2080"/>
        </w:tabs>
        <w:autoSpaceDE w:val="0"/>
        <w:autoSpaceDN w:val="0"/>
        <w:adjustRightInd w:val="0"/>
        <w:spacing w:before="33" w:after="200" w:line="281" w:lineRule="auto"/>
        <w:ind w:left="2098" w:right="125" w:hanging="2098"/>
        <w:jc w:val="both"/>
        <w:rPr>
          <w:rFonts w:ascii="Cambria" w:eastAsia="Calibri" w:hAnsi="Cambria"/>
          <w:color w:val="231F20"/>
          <w:lang w:eastAsia="en-US"/>
        </w:rPr>
      </w:pPr>
    </w:p>
    <w:p w14:paraId="0FD38376" w14:textId="4775ED8E" w:rsidR="00D84CB8" w:rsidRPr="00D84CB8" w:rsidRDefault="00D84CB8" w:rsidP="00D84CB8">
      <w:pPr>
        <w:widowControl w:val="0"/>
        <w:tabs>
          <w:tab w:val="left" w:pos="2080"/>
        </w:tabs>
        <w:autoSpaceDE w:val="0"/>
        <w:autoSpaceDN w:val="0"/>
        <w:adjustRightInd w:val="0"/>
        <w:spacing w:before="33" w:after="200" w:line="240" w:lineRule="auto"/>
        <w:ind w:left="2098" w:right="125" w:hanging="2098"/>
        <w:jc w:val="both"/>
        <w:rPr>
          <w:rFonts w:ascii="Cambria" w:eastAsia="Calibri" w:hAnsi="Cambria"/>
          <w:color w:val="000000"/>
          <w:sz w:val="13"/>
          <w:szCs w:val="11"/>
          <w:lang w:eastAsia="en-US"/>
        </w:rPr>
      </w:pPr>
      <w:r w:rsidRPr="00D84CB8">
        <w:rPr>
          <w:rFonts w:ascii="Cambria" w:eastAsia="Calibri" w:hAnsi="Cambria"/>
          <w:color w:val="231F20"/>
          <w:sz w:val="24"/>
          <w:lang w:eastAsia="en-US"/>
        </w:rPr>
        <w:t xml:space="preserve">Obsah: </w:t>
      </w:r>
      <w:r w:rsidRPr="00D84CB8">
        <w:rPr>
          <w:rFonts w:ascii="Cambria" w:eastAsia="Calibri" w:hAnsi="Cambria"/>
          <w:color w:val="231F20"/>
          <w:sz w:val="24"/>
          <w:lang w:eastAsia="en-US"/>
        </w:rPr>
        <w:tab/>
        <w:t xml:space="preserve">Tato novela mění některé pasáže tohoto vnitřního předpisu v souvislosti </w:t>
      </w:r>
      <w:r>
        <w:rPr>
          <w:rFonts w:ascii="Cambria" w:eastAsia="Calibri" w:hAnsi="Cambria"/>
          <w:color w:val="231F20"/>
          <w:sz w:val="24"/>
          <w:lang w:eastAsia="en-US"/>
        </w:rPr>
        <w:t>s</w:t>
      </w:r>
      <w:r w:rsidR="004639C9">
        <w:rPr>
          <w:rFonts w:ascii="Cambria" w:eastAsia="Calibri" w:hAnsi="Cambria"/>
          <w:color w:val="231F20"/>
          <w:sz w:val="24"/>
          <w:lang w:eastAsia="en-US"/>
        </w:rPr>
        <w:t>e</w:t>
      </w:r>
      <w:r w:rsidR="004639C9">
        <w:t xml:space="preserve"> vznikem nové součásti Univerzity Palackého v Olomouci, vysokoškolského ústavu UP s názvem Český institut výzkumu a pokročilých technologií a s ohledem na potřebu dalších změn tohoto vnitřního </w:t>
      </w:r>
      <w:r w:rsidR="004639C9" w:rsidRPr="00891313">
        <w:t>předpisu</w:t>
      </w:r>
      <w:r w:rsidRPr="00D84CB8">
        <w:rPr>
          <w:rFonts w:ascii="Cambria" w:eastAsia="Calibri" w:hAnsi="Cambria"/>
          <w:color w:val="231F20"/>
          <w:sz w:val="24"/>
          <w:lang w:eastAsia="en-US"/>
        </w:rPr>
        <w:t>.</w:t>
      </w:r>
    </w:p>
    <w:p w14:paraId="4066F0CD" w14:textId="6AE2DFCB" w:rsidR="00D84CB8" w:rsidRPr="00D84CB8" w:rsidRDefault="00D84CB8" w:rsidP="00D84CB8">
      <w:pPr>
        <w:widowControl w:val="0"/>
        <w:tabs>
          <w:tab w:val="left" w:pos="2080"/>
          <w:tab w:val="left" w:pos="9498"/>
          <w:tab w:val="left" w:pos="9639"/>
        </w:tabs>
        <w:autoSpaceDE w:val="0"/>
        <w:autoSpaceDN w:val="0"/>
        <w:adjustRightInd w:val="0"/>
        <w:spacing w:after="200" w:line="240" w:lineRule="auto"/>
        <w:ind w:right="-2"/>
        <w:rPr>
          <w:rFonts w:ascii="Cambria" w:eastAsia="Calibri" w:hAnsi="Cambria"/>
          <w:color w:val="231F20"/>
          <w:sz w:val="24"/>
          <w:lang w:eastAsia="en-US"/>
        </w:rPr>
      </w:pPr>
      <w:r w:rsidRPr="00D84CB8">
        <w:rPr>
          <w:rFonts w:ascii="Cambria" w:eastAsia="Calibri" w:hAnsi="Cambria"/>
          <w:color w:val="231F20"/>
          <w:sz w:val="24"/>
          <w:lang w:eastAsia="en-US"/>
        </w:rPr>
        <w:t xml:space="preserve">Garanti: </w:t>
      </w:r>
      <w:r w:rsidRPr="00D84CB8">
        <w:rPr>
          <w:rFonts w:ascii="Cambria" w:eastAsia="Calibri" w:hAnsi="Cambria"/>
          <w:color w:val="231F20"/>
          <w:sz w:val="24"/>
          <w:lang w:eastAsia="en-US"/>
        </w:rPr>
        <w:tab/>
      </w:r>
      <w:r>
        <w:rPr>
          <w:rFonts w:ascii="Cambria" w:eastAsia="Calibri" w:hAnsi="Cambria"/>
          <w:color w:val="231F20"/>
          <w:sz w:val="24"/>
          <w:lang w:eastAsia="en-US"/>
        </w:rPr>
        <w:t>prorektor pro organizaci a rozvoj UP</w:t>
      </w:r>
    </w:p>
    <w:p w14:paraId="4830C562" w14:textId="77777777" w:rsidR="00D84CB8" w:rsidRPr="00D84CB8" w:rsidRDefault="00D84CB8" w:rsidP="00D84CB8">
      <w:pPr>
        <w:widowControl w:val="0"/>
        <w:tabs>
          <w:tab w:val="left" w:pos="2080"/>
        </w:tabs>
        <w:autoSpaceDE w:val="0"/>
        <w:autoSpaceDN w:val="0"/>
        <w:adjustRightInd w:val="0"/>
        <w:spacing w:after="200" w:line="240" w:lineRule="auto"/>
        <w:ind w:right="3789"/>
        <w:rPr>
          <w:rFonts w:ascii="Cambria" w:eastAsia="Calibri" w:hAnsi="Cambria"/>
          <w:color w:val="000000"/>
          <w:sz w:val="24"/>
          <w:szCs w:val="24"/>
          <w:lang w:eastAsia="en-US"/>
        </w:rPr>
      </w:pPr>
      <w:r w:rsidRPr="00D84CB8">
        <w:rPr>
          <w:rFonts w:ascii="Cambria" w:eastAsia="Calibri" w:hAnsi="Cambria"/>
          <w:color w:val="231F20"/>
          <w:sz w:val="24"/>
          <w:lang w:eastAsia="en-US"/>
        </w:rPr>
        <w:t>Pl</w:t>
      </w:r>
      <w:r w:rsidRPr="00D84CB8">
        <w:rPr>
          <w:rFonts w:ascii="Cambria" w:eastAsia="Calibri" w:hAnsi="Cambria"/>
          <w:color w:val="231F20"/>
          <w:sz w:val="24"/>
          <w:szCs w:val="24"/>
          <w:lang w:eastAsia="en-US"/>
        </w:rPr>
        <w:t xml:space="preserve">atnost: </w:t>
      </w:r>
      <w:r w:rsidRPr="00D84CB8">
        <w:rPr>
          <w:rFonts w:ascii="Cambria" w:eastAsia="Calibri" w:hAnsi="Cambria"/>
          <w:color w:val="231F20"/>
          <w:sz w:val="24"/>
          <w:szCs w:val="24"/>
          <w:lang w:eastAsia="en-US"/>
        </w:rPr>
        <w:tab/>
      </w:r>
      <w:r w:rsidRPr="00D84CB8">
        <w:rPr>
          <w:rFonts w:ascii="Cambria" w:eastAsia="Calibri" w:hAnsi="Cambria"/>
          <w:color w:val="231F20"/>
          <w:sz w:val="24"/>
          <w:szCs w:val="24"/>
          <w:highlight w:val="yellow"/>
          <w:lang w:eastAsia="en-US"/>
        </w:rPr>
        <w:t>…………</w:t>
      </w:r>
    </w:p>
    <w:p w14:paraId="1211236F" w14:textId="77777777" w:rsidR="00D84CB8" w:rsidRPr="00D84CB8" w:rsidRDefault="00D84CB8" w:rsidP="00D84CB8">
      <w:pPr>
        <w:widowControl w:val="0"/>
        <w:tabs>
          <w:tab w:val="left" w:pos="2080"/>
        </w:tabs>
        <w:autoSpaceDE w:val="0"/>
        <w:autoSpaceDN w:val="0"/>
        <w:adjustRightInd w:val="0"/>
        <w:spacing w:after="200" w:line="240" w:lineRule="auto"/>
        <w:ind w:right="3789"/>
        <w:rPr>
          <w:rFonts w:ascii="Cambria" w:eastAsia="Calibri" w:hAnsi="Cambria"/>
          <w:color w:val="000000"/>
          <w:sz w:val="24"/>
          <w:szCs w:val="24"/>
          <w:lang w:eastAsia="en-US"/>
        </w:rPr>
      </w:pPr>
      <w:r w:rsidRPr="00D84CB8">
        <w:rPr>
          <w:rFonts w:ascii="Cambria" w:eastAsia="Calibri" w:hAnsi="Cambria"/>
          <w:color w:val="231F20"/>
          <w:sz w:val="24"/>
          <w:szCs w:val="24"/>
          <w:lang w:eastAsia="en-US"/>
        </w:rPr>
        <w:t xml:space="preserve">Účinnost: </w:t>
      </w:r>
      <w:r w:rsidRPr="00D84CB8">
        <w:rPr>
          <w:rFonts w:ascii="Cambria" w:eastAsia="Calibri" w:hAnsi="Cambria"/>
          <w:color w:val="231F20"/>
          <w:sz w:val="24"/>
          <w:szCs w:val="24"/>
          <w:lang w:eastAsia="en-US"/>
        </w:rPr>
        <w:tab/>
      </w:r>
      <w:r w:rsidRPr="00D84CB8">
        <w:rPr>
          <w:rFonts w:ascii="Cambria" w:eastAsia="Calibri" w:hAnsi="Cambria"/>
          <w:color w:val="231F20"/>
          <w:sz w:val="24"/>
          <w:szCs w:val="24"/>
          <w:highlight w:val="yellow"/>
          <w:lang w:eastAsia="en-US"/>
        </w:rPr>
        <w:t>…………</w:t>
      </w:r>
      <w:r w:rsidRPr="00D84CB8">
        <w:rPr>
          <w:rFonts w:ascii="Cambria" w:eastAsia="Calibri" w:hAnsi="Cambria"/>
          <w:color w:val="000000"/>
          <w:sz w:val="24"/>
          <w:szCs w:val="24"/>
          <w:lang w:eastAsia="en-US"/>
        </w:rPr>
        <w:br w:type="page"/>
      </w:r>
    </w:p>
    <w:p w14:paraId="36892334" w14:textId="77777777" w:rsidR="00D84CB8" w:rsidRPr="00D84CB8" w:rsidRDefault="00D84CB8" w:rsidP="00D84CB8">
      <w:pPr>
        <w:widowControl w:val="0"/>
        <w:autoSpaceDE w:val="0"/>
        <w:autoSpaceDN w:val="0"/>
        <w:adjustRightInd w:val="0"/>
        <w:spacing w:before="1" w:after="200" w:line="276" w:lineRule="auto"/>
        <w:ind w:firstLine="708"/>
        <w:jc w:val="both"/>
        <w:rPr>
          <w:rFonts w:ascii="Cambria" w:eastAsia="Calibri" w:hAnsi="Cambria"/>
          <w:i/>
          <w:color w:val="000000"/>
          <w:sz w:val="24"/>
          <w:szCs w:val="24"/>
          <w:lang w:eastAsia="en-US"/>
        </w:rPr>
      </w:pPr>
    </w:p>
    <w:p w14:paraId="46185F7A" w14:textId="68DCD6F0" w:rsidR="00D84CB8" w:rsidRPr="00D84CB8" w:rsidRDefault="00D84CB8" w:rsidP="00D84CB8">
      <w:pPr>
        <w:widowControl w:val="0"/>
        <w:autoSpaceDE w:val="0"/>
        <w:autoSpaceDN w:val="0"/>
        <w:adjustRightInd w:val="0"/>
        <w:spacing w:after="360" w:line="240" w:lineRule="auto"/>
        <w:contextualSpacing/>
        <w:jc w:val="center"/>
        <w:rPr>
          <w:rFonts w:ascii="Cambria" w:eastAsia="Calibri" w:hAnsi="Cambria" w:cs="Palatino"/>
          <w:sz w:val="44"/>
          <w:szCs w:val="48"/>
          <w:lang w:eastAsia="en-US"/>
        </w:rPr>
      </w:pPr>
      <w:r w:rsidRPr="00D84CB8">
        <w:rPr>
          <w:rFonts w:ascii="Cambria" w:eastAsia="Calibri" w:hAnsi="Cambria"/>
          <w:i/>
          <w:color w:val="000000"/>
          <w:sz w:val="24"/>
          <w:szCs w:val="24"/>
          <w:lang w:eastAsia="en-US"/>
        </w:rPr>
        <w:t xml:space="preserve">Ministerstvo školství, mládeže a tělovýchovy registrovalo podle § 36 odst. 2 a 5 zákona č. 111/1998 Sb., o vysokých školách a o změně a doplnění dalších zákonů (zákon o vysokých školách), dne </w:t>
      </w:r>
      <w:r w:rsidRPr="00D84CB8">
        <w:rPr>
          <w:rFonts w:ascii="Cambria" w:eastAsia="Calibri" w:hAnsi="Cambria"/>
          <w:i/>
          <w:color w:val="000000"/>
          <w:sz w:val="24"/>
          <w:szCs w:val="24"/>
          <w:highlight w:val="yellow"/>
          <w:lang w:eastAsia="en-US"/>
        </w:rPr>
        <w:t>xx. yyyyyyy</w:t>
      </w:r>
      <w:r w:rsidRPr="00D84CB8">
        <w:rPr>
          <w:rFonts w:ascii="Cambria" w:eastAsia="Calibri" w:hAnsi="Cambria"/>
          <w:i/>
          <w:color w:val="000000"/>
          <w:sz w:val="24"/>
          <w:szCs w:val="24"/>
          <w:lang w:eastAsia="en-US"/>
        </w:rPr>
        <w:t> 2020 pod čj. MŠMT</w:t>
      </w:r>
      <w:r w:rsidRPr="00D84CB8">
        <w:rPr>
          <w:rFonts w:ascii="Cambria" w:eastAsia="Calibri" w:hAnsi="Cambria"/>
          <w:i/>
          <w:color w:val="000000"/>
          <w:sz w:val="24"/>
          <w:szCs w:val="24"/>
          <w:highlight w:val="yellow"/>
          <w:lang w:eastAsia="en-US"/>
        </w:rPr>
        <w:t>-……../2020-</w:t>
      </w:r>
      <w:r w:rsidRPr="00D84CB8">
        <w:rPr>
          <w:rFonts w:ascii="Cambria" w:eastAsia="Calibri" w:hAnsi="Cambria"/>
          <w:i/>
          <w:color w:val="000000"/>
          <w:sz w:val="24"/>
          <w:szCs w:val="24"/>
          <w:lang w:eastAsia="en-US"/>
        </w:rPr>
        <w:t xml:space="preserve"> Novelu č. </w:t>
      </w:r>
      <w:r w:rsidR="005D651D">
        <w:rPr>
          <w:rFonts w:ascii="Cambria" w:eastAsia="Calibri" w:hAnsi="Cambria"/>
          <w:i/>
          <w:color w:val="000000"/>
          <w:sz w:val="24"/>
          <w:szCs w:val="24"/>
          <w:lang w:eastAsia="en-US"/>
        </w:rPr>
        <w:t>5</w:t>
      </w:r>
      <w:r w:rsidRPr="00D84CB8">
        <w:rPr>
          <w:rFonts w:ascii="Cambria" w:eastAsia="Calibri" w:hAnsi="Cambria"/>
          <w:i/>
          <w:color w:val="000000"/>
          <w:sz w:val="24"/>
          <w:szCs w:val="24"/>
          <w:lang w:eastAsia="en-US"/>
        </w:rPr>
        <w:t xml:space="preserve"> </w:t>
      </w:r>
      <w:r w:rsidR="005D651D">
        <w:rPr>
          <w:rFonts w:ascii="Cambria" w:eastAsia="Calibri" w:hAnsi="Cambria"/>
          <w:i/>
          <w:color w:val="000000"/>
          <w:sz w:val="24"/>
          <w:szCs w:val="24"/>
          <w:lang w:eastAsia="en-US"/>
        </w:rPr>
        <w:t xml:space="preserve">Statutu </w:t>
      </w:r>
      <w:r w:rsidRPr="00D84CB8">
        <w:rPr>
          <w:rFonts w:ascii="Cambria" w:eastAsia="Calibri" w:hAnsi="Cambria"/>
          <w:i/>
          <w:color w:val="000000"/>
          <w:sz w:val="24"/>
          <w:szCs w:val="24"/>
          <w:lang w:eastAsia="en-US"/>
        </w:rPr>
        <w:t>Univerzity Palackého v Olomouci</w:t>
      </w:r>
      <w:r w:rsidRPr="00D84CB8">
        <w:rPr>
          <w:rFonts w:ascii="Cambria" w:eastAsia="Calibri" w:hAnsi="Cambria" w:cs="Palatino"/>
          <w:b/>
          <w:bCs/>
          <w:sz w:val="44"/>
          <w:szCs w:val="48"/>
          <w:lang w:eastAsia="en-US"/>
        </w:rPr>
        <w:t xml:space="preserve"> </w:t>
      </w:r>
    </w:p>
    <w:p w14:paraId="3013A024" w14:textId="77777777" w:rsidR="00D84CB8" w:rsidRPr="00D84CB8" w:rsidRDefault="00D84CB8" w:rsidP="00D84CB8">
      <w:pPr>
        <w:widowControl w:val="0"/>
        <w:autoSpaceDE w:val="0"/>
        <w:autoSpaceDN w:val="0"/>
        <w:adjustRightInd w:val="0"/>
        <w:spacing w:before="1" w:after="200" w:line="276" w:lineRule="auto"/>
        <w:ind w:firstLine="426"/>
        <w:jc w:val="both"/>
        <w:rPr>
          <w:rFonts w:ascii="Cambria" w:eastAsia="Calibri" w:hAnsi="Cambria"/>
          <w:i/>
          <w:color w:val="000000"/>
          <w:sz w:val="24"/>
          <w:szCs w:val="24"/>
          <w:lang w:eastAsia="en-US"/>
        </w:rPr>
      </w:pPr>
    </w:p>
    <w:p w14:paraId="7BF3503A" w14:textId="77777777" w:rsidR="00D84CB8" w:rsidRPr="00D84CB8" w:rsidRDefault="00D84CB8" w:rsidP="00D84CB8">
      <w:pPr>
        <w:widowControl w:val="0"/>
        <w:autoSpaceDE w:val="0"/>
        <w:autoSpaceDN w:val="0"/>
        <w:adjustRightInd w:val="0"/>
        <w:spacing w:before="1" w:after="200" w:line="276" w:lineRule="auto"/>
        <w:ind w:left="2832" w:firstLine="708"/>
        <w:jc w:val="both"/>
        <w:rPr>
          <w:rFonts w:ascii="Cambria" w:eastAsia="Calibri" w:hAnsi="Cambria"/>
          <w:i/>
          <w:color w:val="000000"/>
          <w:sz w:val="24"/>
          <w:szCs w:val="24"/>
          <w:lang w:eastAsia="en-US"/>
        </w:rPr>
      </w:pPr>
      <w:r w:rsidRPr="00D84CB8">
        <w:rPr>
          <w:rFonts w:ascii="Cambria" w:eastAsia="Calibri" w:hAnsi="Cambria"/>
          <w:i/>
          <w:color w:val="000000"/>
          <w:sz w:val="24"/>
          <w:szCs w:val="24"/>
          <w:lang w:eastAsia="en-US"/>
        </w:rPr>
        <w:t>…….…………………………………</w:t>
      </w:r>
    </w:p>
    <w:p w14:paraId="4059C864" w14:textId="77777777" w:rsidR="00D84CB8" w:rsidRPr="00D84CB8" w:rsidRDefault="00D84CB8" w:rsidP="00D84CB8">
      <w:pPr>
        <w:widowControl w:val="0"/>
        <w:autoSpaceDE w:val="0"/>
        <w:autoSpaceDN w:val="0"/>
        <w:adjustRightInd w:val="0"/>
        <w:spacing w:before="1" w:after="200" w:line="276" w:lineRule="auto"/>
        <w:contextualSpacing/>
        <w:jc w:val="center"/>
        <w:rPr>
          <w:rFonts w:ascii="Cambria" w:eastAsia="Calibri" w:hAnsi="Cambria"/>
          <w:i/>
          <w:color w:val="000000"/>
          <w:sz w:val="24"/>
          <w:szCs w:val="24"/>
          <w:lang w:eastAsia="en-US"/>
        </w:rPr>
      </w:pPr>
      <w:r w:rsidRPr="00D84CB8">
        <w:rPr>
          <w:rFonts w:ascii="Cambria" w:eastAsia="Calibri" w:hAnsi="Cambria"/>
          <w:i/>
          <w:color w:val="000000"/>
          <w:sz w:val="24"/>
          <w:szCs w:val="24"/>
          <w:lang w:eastAsia="en-US"/>
        </w:rPr>
        <w:t>Mgr. Karolína Gondková</w:t>
      </w:r>
    </w:p>
    <w:p w14:paraId="4F697FD1" w14:textId="77777777" w:rsidR="00D84CB8" w:rsidRPr="00D84CB8" w:rsidRDefault="00D84CB8" w:rsidP="00D84CB8">
      <w:pPr>
        <w:widowControl w:val="0"/>
        <w:autoSpaceDE w:val="0"/>
        <w:autoSpaceDN w:val="0"/>
        <w:adjustRightInd w:val="0"/>
        <w:spacing w:before="1" w:after="200" w:line="276" w:lineRule="auto"/>
        <w:contextualSpacing/>
        <w:jc w:val="center"/>
        <w:rPr>
          <w:rFonts w:ascii="Cambria" w:eastAsia="Calibri" w:hAnsi="Cambria"/>
          <w:i/>
          <w:color w:val="000000"/>
          <w:sz w:val="24"/>
          <w:szCs w:val="24"/>
          <w:lang w:eastAsia="en-US"/>
        </w:rPr>
      </w:pPr>
      <w:r w:rsidRPr="00D84CB8">
        <w:rPr>
          <w:rFonts w:ascii="Cambria" w:eastAsia="Calibri" w:hAnsi="Cambria"/>
          <w:i/>
          <w:color w:val="000000"/>
          <w:sz w:val="24"/>
          <w:szCs w:val="24"/>
          <w:lang w:eastAsia="en-US"/>
        </w:rPr>
        <w:t>ředitelka odboru vysokých škol</w:t>
      </w:r>
    </w:p>
    <w:p w14:paraId="1D594673" w14:textId="77777777" w:rsidR="00D84CB8" w:rsidRPr="00D84CB8" w:rsidRDefault="00D84CB8" w:rsidP="00D84CB8">
      <w:pPr>
        <w:spacing w:after="0" w:line="276" w:lineRule="auto"/>
        <w:jc w:val="center"/>
        <w:rPr>
          <w:rFonts w:ascii="Cambria" w:eastAsia="Calibri" w:hAnsi="Cambria" w:cs="Times New Roman"/>
          <w:b/>
          <w:i/>
          <w:smallCaps/>
          <w:sz w:val="28"/>
          <w:szCs w:val="24"/>
          <w:lang w:eastAsia="en-US"/>
        </w:rPr>
      </w:pPr>
    </w:p>
    <w:p w14:paraId="04F0753C" w14:textId="77777777" w:rsidR="00D84CB8" w:rsidRPr="00D84CB8" w:rsidRDefault="00D84CB8" w:rsidP="00D84CB8">
      <w:pPr>
        <w:spacing w:after="0" w:line="240" w:lineRule="auto"/>
        <w:jc w:val="center"/>
        <w:rPr>
          <w:rFonts w:ascii="Cambria" w:eastAsia="Calibri" w:hAnsi="Cambria" w:cs="Times New Roman"/>
          <w:b/>
          <w:smallCaps/>
          <w:sz w:val="28"/>
          <w:szCs w:val="24"/>
          <w:lang w:eastAsia="en-US"/>
        </w:rPr>
      </w:pPr>
    </w:p>
    <w:p w14:paraId="17CE2EE7" w14:textId="13B6E038" w:rsidR="00D84CB8" w:rsidRPr="00D84CB8" w:rsidRDefault="00D84CB8" w:rsidP="00D84CB8">
      <w:pPr>
        <w:widowControl w:val="0"/>
        <w:autoSpaceDE w:val="0"/>
        <w:autoSpaceDN w:val="0"/>
        <w:adjustRightInd w:val="0"/>
        <w:spacing w:after="360" w:line="240" w:lineRule="auto"/>
        <w:contextualSpacing/>
        <w:jc w:val="center"/>
        <w:rPr>
          <w:rFonts w:ascii="Cambria" w:eastAsia="Calibri" w:hAnsi="Cambria" w:cs="Palatino"/>
          <w:b/>
          <w:bCs/>
          <w:sz w:val="32"/>
          <w:szCs w:val="48"/>
          <w:lang w:eastAsia="en-US"/>
        </w:rPr>
      </w:pPr>
      <w:r w:rsidRPr="00D84CB8">
        <w:rPr>
          <w:rFonts w:ascii="Cambria" w:eastAsia="Calibri" w:hAnsi="Cambria" w:cs="Palatino"/>
          <w:b/>
          <w:bCs/>
          <w:sz w:val="32"/>
          <w:szCs w:val="48"/>
          <w:lang w:eastAsia="en-US"/>
        </w:rPr>
        <w:t xml:space="preserve">Novela č. </w:t>
      </w:r>
      <w:r w:rsidR="002422B0">
        <w:rPr>
          <w:rFonts w:ascii="Cambria" w:eastAsia="Calibri" w:hAnsi="Cambria" w:cs="Palatino"/>
          <w:b/>
          <w:bCs/>
          <w:sz w:val="32"/>
          <w:szCs w:val="48"/>
          <w:lang w:eastAsia="en-US"/>
        </w:rPr>
        <w:t>5</w:t>
      </w:r>
    </w:p>
    <w:p w14:paraId="7A6BDF1C" w14:textId="15DC2B15" w:rsidR="00D84CB8" w:rsidRDefault="002422B0" w:rsidP="00D84CB8">
      <w:pPr>
        <w:pStyle w:val="Nadpis2"/>
        <w:numPr>
          <w:ilvl w:val="0"/>
          <w:numId w:val="0"/>
        </w:numPr>
        <w:spacing w:line="360" w:lineRule="auto"/>
        <w:jc w:val="center"/>
      </w:pPr>
      <w:r>
        <w:rPr>
          <w:rFonts w:ascii="Cambria" w:eastAsia="Calibri" w:hAnsi="Cambria" w:cs="Palatino"/>
          <w:b/>
          <w:bCs/>
          <w:color w:val="auto"/>
          <w:szCs w:val="48"/>
          <w:lang w:eastAsia="en-US"/>
        </w:rPr>
        <w:t xml:space="preserve">Statutu </w:t>
      </w:r>
      <w:r w:rsidR="00D84CB8" w:rsidRPr="00D84CB8">
        <w:rPr>
          <w:rFonts w:ascii="Cambria" w:eastAsia="Calibri" w:hAnsi="Cambria" w:cs="Palatino"/>
          <w:b/>
          <w:bCs/>
          <w:color w:val="auto"/>
          <w:szCs w:val="48"/>
          <w:lang w:eastAsia="en-US"/>
        </w:rPr>
        <w:t>Univerzity Palackého v Olomouci</w:t>
      </w:r>
    </w:p>
    <w:p w14:paraId="175B20FF" w14:textId="77777777" w:rsidR="00D84CB8" w:rsidRDefault="00D84CB8" w:rsidP="00A5285F">
      <w:pPr>
        <w:pStyle w:val="Nadpis2"/>
        <w:numPr>
          <w:ilvl w:val="0"/>
          <w:numId w:val="0"/>
        </w:numPr>
        <w:spacing w:line="360" w:lineRule="auto"/>
        <w:jc w:val="center"/>
      </w:pPr>
    </w:p>
    <w:bookmarkEnd w:id="0"/>
    <w:p w14:paraId="535CAB74" w14:textId="77777777" w:rsidR="00E1550F" w:rsidRDefault="00E1550F" w:rsidP="00A5285F">
      <w:pPr>
        <w:pBdr>
          <w:top w:val="nil"/>
          <w:left w:val="nil"/>
          <w:bottom w:val="nil"/>
          <w:right w:val="nil"/>
          <w:between w:val="nil"/>
        </w:pBdr>
        <w:tabs>
          <w:tab w:val="center" w:pos="4536"/>
          <w:tab w:val="right" w:pos="9072"/>
        </w:tabs>
        <w:spacing w:after="0" w:line="360" w:lineRule="auto"/>
        <w:rPr>
          <w:color w:val="000000"/>
        </w:rPr>
      </w:pPr>
    </w:p>
    <w:p w14:paraId="252A5E81" w14:textId="177AF3A5" w:rsidR="00E1550F" w:rsidRPr="006B2E24" w:rsidRDefault="001B54A4" w:rsidP="006B2E24">
      <w:pPr>
        <w:widowControl w:val="0"/>
        <w:pBdr>
          <w:top w:val="nil"/>
          <w:left w:val="nil"/>
          <w:bottom w:val="nil"/>
          <w:right w:val="nil"/>
          <w:between w:val="nil"/>
        </w:pBdr>
        <w:spacing w:after="120" w:line="360" w:lineRule="auto"/>
        <w:jc w:val="center"/>
        <w:rPr>
          <w:b/>
          <w:bCs/>
          <w:color w:val="000000"/>
        </w:rPr>
      </w:pPr>
      <w:r w:rsidRPr="005259DF">
        <w:rPr>
          <w:b/>
          <w:bCs/>
          <w:color w:val="000000"/>
        </w:rPr>
        <w:t>Článek 1</w:t>
      </w:r>
    </w:p>
    <w:p w14:paraId="65783AC6" w14:textId="0EFE2A91" w:rsidR="00E1550F" w:rsidRPr="006B2E24" w:rsidRDefault="001B54A4" w:rsidP="006B2E24">
      <w:pPr>
        <w:widowControl w:val="0"/>
        <w:pBdr>
          <w:top w:val="nil"/>
          <w:left w:val="nil"/>
          <w:bottom w:val="nil"/>
          <w:right w:val="nil"/>
          <w:between w:val="nil"/>
        </w:pBdr>
        <w:spacing w:after="120" w:line="360" w:lineRule="auto"/>
        <w:jc w:val="center"/>
        <w:rPr>
          <w:b/>
          <w:bCs/>
          <w:color w:val="000000"/>
        </w:rPr>
      </w:pPr>
      <w:r w:rsidRPr="005259DF">
        <w:rPr>
          <w:b/>
          <w:bCs/>
          <w:color w:val="000000"/>
        </w:rPr>
        <w:t>P</w:t>
      </w:r>
      <w:r w:rsidR="006B2E24">
        <w:rPr>
          <w:b/>
          <w:bCs/>
          <w:color w:val="000000"/>
        </w:rPr>
        <w:t>ředmět úpravy</w:t>
      </w:r>
    </w:p>
    <w:sdt>
      <w:sdtPr>
        <w:tag w:val="goog_rdk_38"/>
        <w:id w:val="1614473903"/>
      </w:sdtPr>
      <w:sdtEndPr/>
      <w:sdtContent>
        <w:p w14:paraId="5073BBCF" w14:textId="3C4E685F" w:rsidR="00E1550F" w:rsidRDefault="001B54A4" w:rsidP="00A5285F">
          <w:pPr>
            <w:spacing w:line="360" w:lineRule="auto"/>
            <w:jc w:val="both"/>
          </w:pPr>
          <w:r>
            <w:t xml:space="preserve">Touto novelou č. 5 Statutu Univerzity Palackého v Olomouci se s ohledem na vznik nové součásti </w:t>
          </w:r>
          <w:r w:rsidR="00A5285F">
            <w:t>Univerzity Palackého v Olomouci (dále jen „UP“)</w:t>
          </w:r>
          <w:r>
            <w:t xml:space="preserve">, vysokoškolského ústavu </w:t>
          </w:r>
          <w:r w:rsidR="00A5285F">
            <w:t xml:space="preserve">UP </w:t>
          </w:r>
          <w:r>
            <w:t>s názvem Český institut výzkumu a</w:t>
          </w:r>
          <w:r w:rsidR="00E21596">
            <w:t> </w:t>
          </w:r>
          <w:r w:rsidR="005D6032">
            <w:t>pokročilých technologií</w:t>
          </w:r>
          <w:r w:rsidR="004639C9">
            <w:t xml:space="preserve"> </w:t>
          </w:r>
          <w:r w:rsidR="000F30BD">
            <w:t xml:space="preserve">(CATRIN) </w:t>
          </w:r>
          <w:r w:rsidR="004639C9">
            <w:t>a s ohledem na potřebu dalších změn tohoto vnitřního předpisu</w:t>
          </w:r>
          <w:r w:rsidR="005941D2">
            <w:t xml:space="preserve">, </w:t>
          </w:r>
          <w:r>
            <w:t>mění některá ustanovení tohoto vnitřního předpisu</w:t>
          </w:r>
          <w:r w:rsidR="00A5285F">
            <w:t xml:space="preserve"> UP </w:t>
          </w:r>
          <w:r>
            <w:t>, a to tak, jak je uvedeno v čl. 2</w:t>
          </w:r>
          <w:r w:rsidR="006F0C78">
            <w:t>.</w:t>
          </w:r>
        </w:p>
      </w:sdtContent>
    </w:sdt>
    <w:p w14:paraId="02F8D409" w14:textId="77777777" w:rsidR="00E21596" w:rsidRDefault="00E21596" w:rsidP="00A5285F">
      <w:pPr>
        <w:widowControl w:val="0"/>
        <w:pBdr>
          <w:top w:val="nil"/>
          <w:left w:val="nil"/>
          <w:bottom w:val="nil"/>
          <w:right w:val="nil"/>
          <w:between w:val="nil"/>
        </w:pBdr>
        <w:spacing w:after="120" w:line="360" w:lineRule="auto"/>
        <w:jc w:val="center"/>
        <w:rPr>
          <w:b/>
          <w:color w:val="000000"/>
        </w:rPr>
      </w:pPr>
    </w:p>
    <w:p w14:paraId="1EEB1CF6" w14:textId="60E221EA" w:rsidR="00E1550F" w:rsidRPr="006B2E24" w:rsidRDefault="001B54A4" w:rsidP="006B2E24">
      <w:pPr>
        <w:widowControl w:val="0"/>
        <w:pBdr>
          <w:top w:val="nil"/>
          <w:left w:val="nil"/>
          <w:bottom w:val="nil"/>
          <w:right w:val="nil"/>
          <w:between w:val="nil"/>
        </w:pBdr>
        <w:spacing w:after="120" w:line="360" w:lineRule="auto"/>
        <w:jc w:val="center"/>
        <w:rPr>
          <w:b/>
          <w:bCs/>
          <w:color w:val="000000"/>
        </w:rPr>
      </w:pPr>
      <w:r w:rsidRPr="005259DF">
        <w:rPr>
          <w:b/>
          <w:bCs/>
          <w:color w:val="000000"/>
        </w:rPr>
        <w:t xml:space="preserve">Článek </w:t>
      </w:r>
      <w:r w:rsidR="006B2E24">
        <w:rPr>
          <w:b/>
          <w:bCs/>
          <w:color w:val="000000"/>
        </w:rPr>
        <w:t>2</w:t>
      </w:r>
    </w:p>
    <w:p w14:paraId="3CC2CBFB" w14:textId="77777777" w:rsidR="00E1550F" w:rsidRPr="006B2E24" w:rsidRDefault="001B54A4" w:rsidP="006B2E24">
      <w:pPr>
        <w:widowControl w:val="0"/>
        <w:pBdr>
          <w:top w:val="nil"/>
          <w:left w:val="nil"/>
          <w:bottom w:val="nil"/>
          <w:right w:val="nil"/>
          <w:between w:val="nil"/>
        </w:pBdr>
        <w:spacing w:after="120" w:line="360" w:lineRule="auto"/>
        <w:jc w:val="center"/>
        <w:rPr>
          <w:b/>
          <w:bCs/>
          <w:color w:val="000000"/>
        </w:rPr>
      </w:pPr>
      <w:r w:rsidRPr="005259DF">
        <w:rPr>
          <w:b/>
          <w:bCs/>
          <w:color w:val="000000"/>
        </w:rPr>
        <w:t>Změny</w:t>
      </w:r>
    </w:p>
    <w:p w14:paraId="18183906" w14:textId="3FE49614" w:rsidR="00E1550F" w:rsidRPr="00456557" w:rsidRDefault="00397A57" w:rsidP="540563A3">
      <w:pPr>
        <w:numPr>
          <w:ilvl w:val="0"/>
          <w:numId w:val="25"/>
        </w:numPr>
        <w:spacing w:after="0" w:line="360" w:lineRule="auto"/>
        <w:ind w:left="567" w:hanging="142"/>
        <w:jc w:val="both"/>
      </w:pPr>
      <w:r w:rsidRPr="00456557">
        <w:t>V čl</w:t>
      </w:r>
      <w:r w:rsidR="001B54A4" w:rsidRPr="00456557">
        <w:t>. 6 odst</w:t>
      </w:r>
      <w:r w:rsidRPr="00456557">
        <w:t>avce</w:t>
      </w:r>
      <w:r w:rsidR="001B54A4" w:rsidRPr="00456557">
        <w:t xml:space="preserve"> 1</w:t>
      </w:r>
      <w:r w:rsidR="00490878" w:rsidRPr="00456557">
        <w:t>, 2</w:t>
      </w:r>
      <w:r w:rsidR="001B54A4" w:rsidRPr="00456557">
        <w:t xml:space="preserve"> a </w:t>
      </w:r>
      <w:r w:rsidR="00490878" w:rsidRPr="00456557">
        <w:t>4</w:t>
      </w:r>
      <w:r w:rsidR="001B54A4" w:rsidRPr="00456557">
        <w:t xml:space="preserve">  zní:</w:t>
      </w:r>
    </w:p>
    <w:p w14:paraId="745050AD" w14:textId="48ACC712" w:rsidR="00E1550F" w:rsidRPr="00456557" w:rsidRDefault="001B54A4" w:rsidP="00A5285F">
      <w:pPr>
        <w:spacing w:after="0" w:line="360" w:lineRule="auto"/>
        <w:ind w:left="709"/>
        <w:jc w:val="both"/>
      </w:pPr>
      <w:r w:rsidRPr="00456557">
        <w:t xml:space="preserve">„1) Orgány UP jsou ve své činnosti vázány obecně závaznými předpisy, tímto Statutem a ostatními vnitřními předpisy UP; respektují vnitřní předpisy fakult a jiných </w:t>
      </w:r>
      <w:r w:rsidRPr="00CF776F">
        <w:t>součástí UP</w:t>
      </w:r>
      <w:r w:rsidRPr="00456557">
        <w:t>.</w:t>
      </w:r>
    </w:p>
    <w:p w14:paraId="16DBA25A" w14:textId="7ECBCA11" w:rsidR="00490878" w:rsidRPr="00456557" w:rsidRDefault="00D31A96" w:rsidP="59173FF0">
      <w:pPr>
        <w:spacing w:after="0" w:line="360" w:lineRule="auto"/>
        <w:ind w:left="709"/>
        <w:jc w:val="both"/>
      </w:pPr>
      <w:r w:rsidRPr="00456557">
        <w:t xml:space="preserve"> </w:t>
      </w:r>
      <w:r w:rsidR="001B54A4" w:rsidRPr="00456557">
        <w:t>2) Orgány fakult</w:t>
      </w:r>
      <w:r w:rsidR="006B2E24" w:rsidRPr="00456557">
        <w:t>y nebo jiné součásti</w:t>
      </w:r>
      <w:r w:rsidR="006B2E24" w:rsidRPr="00CF776F">
        <w:t xml:space="preserve"> UP</w:t>
      </w:r>
      <w:r w:rsidR="001B54A4" w:rsidRPr="00456557">
        <w:t xml:space="preserve"> jsou ve své činnosti vázány obecně závaznými právními předpisy, tímto Statutem a ostatními vnitřními předpisy UP</w:t>
      </w:r>
      <w:r w:rsidR="006B2E24" w:rsidRPr="00456557">
        <w:t>,</w:t>
      </w:r>
      <w:r w:rsidR="001B54A4" w:rsidRPr="00456557">
        <w:t xml:space="preserve"> statutem a ostatními vnitřními předpisy příslušné fakulty nebo jiné</w:t>
      </w:r>
      <w:r w:rsidR="001B54A4" w:rsidRPr="00CF776F">
        <w:t xml:space="preserve"> součásti UP</w:t>
      </w:r>
      <w:r w:rsidR="001B54A4" w:rsidRPr="00456557">
        <w:t>.</w:t>
      </w:r>
    </w:p>
    <w:p w14:paraId="0686D895" w14:textId="7833BF65" w:rsidR="00E727D4" w:rsidRPr="00456557" w:rsidRDefault="00490878" w:rsidP="006B2E24">
      <w:pPr>
        <w:ind w:left="709"/>
      </w:pPr>
      <w:r w:rsidRPr="00456557">
        <w:lastRenderedPageBreak/>
        <w:t>4) Při výkonu své působnosti, zejména při rozhodování, dbají orgány UP</w:t>
      </w:r>
      <w:r w:rsidR="006B2E24" w:rsidRPr="00456557">
        <w:t>,</w:t>
      </w:r>
      <w:r w:rsidRPr="00CF776F">
        <w:t xml:space="preserve"> </w:t>
      </w:r>
      <w:r w:rsidR="00DD4ABB" w:rsidRPr="00CF776F">
        <w:t xml:space="preserve">orgány </w:t>
      </w:r>
      <w:r w:rsidR="006B2E24" w:rsidRPr="00456557">
        <w:t xml:space="preserve">fakult a jiných </w:t>
      </w:r>
      <w:r w:rsidRPr="00CF776F">
        <w:t>součástí UP</w:t>
      </w:r>
      <w:r w:rsidRPr="00456557">
        <w:t xml:space="preserve"> naplňování poslání UP ve smyslu čl. 2. </w:t>
      </w:r>
      <w:r w:rsidR="001B54A4" w:rsidRPr="00456557">
        <w:t>“</w:t>
      </w:r>
    </w:p>
    <w:p w14:paraId="2A196163" w14:textId="77777777" w:rsidR="00E727D4" w:rsidRPr="00456557" w:rsidRDefault="00E727D4" w:rsidP="00A5285F">
      <w:pPr>
        <w:spacing w:after="0" w:line="360" w:lineRule="auto"/>
        <w:ind w:left="709"/>
        <w:jc w:val="both"/>
      </w:pPr>
    </w:p>
    <w:p w14:paraId="373823A7" w14:textId="11024315" w:rsidR="005D6032" w:rsidRPr="00456557" w:rsidRDefault="001D096C" w:rsidP="00A5285F">
      <w:pPr>
        <w:numPr>
          <w:ilvl w:val="0"/>
          <w:numId w:val="25"/>
        </w:numPr>
        <w:spacing w:after="0" w:line="360" w:lineRule="auto"/>
        <w:ind w:left="567" w:hanging="142"/>
        <w:jc w:val="both"/>
      </w:pPr>
      <w:r>
        <w:t>Č</w:t>
      </w:r>
      <w:r w:rsidR="005D6032" w:rsidRPr="00456557">
        <w:t>l</w:t>
      </w:r>
      <w:r w:rsidR="003D0386">
        <w:t xml:space="preserve">ánek </w:t>
      </w:r>
      <w:r w:rsidR="005D6032" w:rsidRPr="00456557">
        <w:t xml:space="preserve"> 7 </w:t>
      </w:r>
      <w:r w:rsidR="00454B1C">
        <w:t xml:space="preserve">včetně nadpisu </w:t>
      </w:r>
      <w:commentRangeStart w:id="1"/>
      <w:r w:rsidR="005D6032" w:rsidRPr="00456557">
        <w:t>zní</w:t>
      </w:r>
      <w:commentRangeEnd w:id="1"/>
      <w:r w:rsidR="00356E55">
        <w:rPr>
          <w:rStyle w:val="Odkaznakoment"/>
          <w:rFonts w:ascii="Times New Roman" w:hAnsi="Times New Roman" w:cs="Times New Roman"/>
        </w:rPr>
        <w:commentReference w:id="1"/>
      </w:r>
      <w:r w:rsidR="005D6032" w:rsidRPr="00456557">
        <w:t>:</w:t>
      </w:r>
    </w:p>
    <w:p w14:paraId="3C2CDF04" w14:textId="77777777" w:rsidR="00BD6A62" w:rsidRPr="002A07E6" w:rsidRDefault="005D6032" w:rsidP="00BD6A62">
      <w:pPr>
        <w:ind w:left="708"/>
        <w:jc w:val="center"/>
        <w:rPr>
          <w:ins w:id="2" w:author="Benda Pavel" w:date="2020-01-30T16:26:00Z"/>
          <w:rFonts w:cs="Arial"/>
          <w:b/>
          <w:highlight w:val="yellow"/>
        </w:rPr>
      </w:pPr>
      <w:r w:rsidRPr="00456557">
        <w:t>„</w:t>
      </w:r>
      <w:ins w:id="3" w:author="Benda Pavel" w:date="2020-01-30T16:26:00Z">
        <w:r w:rsidR="00BD6A62" w:rsidRPr="002A07E6">
          <w:rPr>
            <w:rFonts w:cs="Arial"/>
            <w:b/>
            <w:highlight w:val="yellow"/>
          </w:rPr>
          <w:t>Článek 7</w:t>
        </w:r>
      </w:ins>
    </w:p>
    <w:p w14:paraId="20747D56" w14:textId="77777777" w:rsidR="00BD6A62" w:rsidRPr="002A07E6" w:rsidRDefault="00BD6A62" w:rsidP="00BD6A62">
      <w:pPr>
        <w:ind w:left="708"/>
        <w:jc w:val="center"/>
        <w:rPr>
          <w:ins w:id="4" w:author="Benda Pavel" w:date="2020-01-30T16:26:00Z"/>
          <w:rFonts w:cs="Arial"/>
          <w:b/>
          <w:highlight w:val="yellow"/>
        </w:rPr>
      </w:pPr>
      <w:ins w:id="5" w:author="Benda Pavel" w:date="2020-01-30T16:26:00Z">
        <w:r w:rsidRPr="002A07E6">
          <w:rPr>
            <w:rFonts w:cs="Arial"/>
            <w:b/>
            <w:highlight w:val="yellow"/>
          </w:rPr>
          <w:t>Souběh výdělečné činnosti</w:t>
        </w:r>
      </w:ins>
    </w:p>
    <w:p w14:paraId="2FF920C3" w14:textId="77777777" w:rsidR="00BD6A62" w:rsidRPr="002A07E6" w:rsidRDefault="00BD6A62" w:rsidP="00BD6A62">
      <w:pPr>
        <w:ind w:left="708" w:hanging="708"/>
        <w:jc w:val="center"/>
        <w:rPr>
          <w:ins w:id="6" w:author="Benda Pavel" w:date="2020-01-30T16:26:00Z"/>
          <w:rFonts w:cs="Arial"/>
          <w:highlight w:val="yellow"/>
        </w:rPr>
      </w:pPr>
    </w:p>
    <w:p w14:paraId="036AAE7D" w14:textId="77777777" w:rsidR="00BD6A62" w:rsidRPr="001D096C" w:rsidRDefault="00BD6A62" w:rsidP="00BD6A62">
      <w:pPr>
        <w:pStyle w:val="Odstavecseseznamem"/>
        <w:numPr>
          <w:ilvl w:val="0"/>
          <w:numId w:val="43"/>
        </w:numPr>
        <w:spacing w:after="200" w:line="276" w:lineRule="auto"/>
        <w:jc w:val="both"/>
        <w:rPr>
          <w:ins w:id="7" w:author="Benda Pavel" w:date="2020-01-30T16:26:00Z"/>
          <w:rFonts w:cs="Arial"/>
          <w:b/>
          <w:highlight w:val="yellow"/>
        </w:rPr>
      </w:pPr>
      <w:ins w:id="8" w:author="Benda Pavel" w:date="2020-01-30T16:26:00Z">
        <w:r w:rsidRPr="001D096C">
          <w:rPr>
            <w:rFonts w:cs="Arial"/>
            <w:b/>
            <w:highlight w:val="yellow"/>
          </w:rPr>
          <w:t xml:space="preserve">Zaměstnanci UP mohou vedle svého zaměstnání vykonávaného v základním pracovněprávním vztahu k UP vykonávat výdělečnou činnost, která je shodná s předmětem činnosti UP, jen s předchozím písemným souhlasem UP. </w:t>
        </w:r>
      </w:ins>
    </w:p>
    <w:p w14:paraId="2EB49620" w14:textId="65AEFEE1" w:rsidR="00BD6A62" w:rsidRPr="001D096C" w:rsidRDefault="00BD6A62" w:rsidP="00BD6A62">
      <w:pPr>
        <w:pStyle w:val="Odstavecseseznamem"/>
        <w:numPr>
          <w:ilvl w:val="0"/>
          <w:numId w:val="43"/>
        </w:numPr>
        <w:spacing w:after="200" w:line="276" w:lineRule="auto"/>
        <w:jc w:val="both"/>
        <w:rPr>
          <w:ins w:id="9" w:author="Benda Pavel" w:date="2020-01-30T16:26:00Z"/>
          <w:rFonts w:cs="Arial"/>
          <w:b/>
          <w:highlight w:val="yellow"/>
        </w:rPr>
      </w:pPr>
      <w:ins w:id="10" w:author="Benda Pavel" w:date="2020-01-30T16:26:00Z">
        <w:r w:rsidRPr="001D096C">
          <w:rPr>
            <w:rFonts w:cs="Arial"/>
            <w:b/>
            <w:highlight w:val="yellow"/>
          </w:rPr>
          <w:t>Za výdělečnou činnost ve smyslu odstavce 1 je zejména považována činnost vykonávaná v rámci jakéhokoliv pracovněprávního vztahu, a to včetně dohod o pracích konaných mimo pracovní poměr, uzavřeného s jiným zaměstnavatelem než s UP, podnikání na základě živnostenského oprávnění nebo podnikání na základě jiného než živnostenského oprávnění podle zvláštních právních předpisů či činnost ve prospěch obchodní společnosti, jíž je zaměstnanec UP společníkem, anebo členství ve statutárních či kontrolních orgánech právnických osob provozujících podnikatelskou činnost.</w:t>
        </w:r>
      </w:ins>
    </w:p>
    <w:p w14:paraId="60F0239D" w14:textId="18D3774A" w:rsidR="00BD6A62" w:rsidRPr="001D096C" w:rsidRDefault="00BD6A62" w:rsidP="00BD6A62">
      <w:pPr>
        <w:numPr>
          <w:ilvl w:val="0"/>
          <w:numId w:val="43"/>
        </w:numPr>
        <w:spacing w:after="200" w:line="276" w:lineRule="auto"/>
        <w:contextualSpacing/>
        <w:jc w:val="both"/>
        <w:rPr>
          <w:ins w:id="11" w:author="Benda Pavel" w:date="2020-01-30T16:26:00Z"/>
          <w:rFonts w:cs="Arial"/>
          <w:b/>
          <w:highlight w:val="yellow"/>
        </w:rPr>
      </w:pPr>
      <w:ins w:id="12" w:author="Benda Pavel" w:date="2020-01-30T16:26:00Z">
        <w:r w:rsidRPr="001D096C">
          <w:rPr>
            <w:rFonts w:cs="Arial"/>
            <w:b/>
            <w:highlight w:val="yellow"/>
          </w:rPr>
          <w:t>Jestliže UP souhlas podle odstavce 1 odvolá, musí být odvolání písemné a musí v něm být uvedeny důvody změny rozhodnutí UP. Zaměstnanec UP je pak povinen bez zbytečného odkladu výdělečnou činnost skončit způsobem vyplývajícím pro její skončení z příslušných právních předpisů.</w:t>
        </w:r>
      </w:ins>
    </w:p>
    <w:p w14:paraId="77931DA4" w14:textId="3FCC840B" w:rsidR="00BD6A62" w:rsidRPr="001D096C" w:rsidRDefault="00BD6A62" w:rsidP="00BD6A62">
      <w:pPr>
        <w:numPr>
          <w:ilvl w:val="0"/>
          <w:numId w:val="43"/>
        </w:numPr>
        <w:spacing w:after="200" w:line="276" w:lineRule="auto"/>
        <w:contextualSpacing/>
        <w:jc w:val="both"/>
        <w:rPr>
          <w:ins w:id="13" w:author="Benda Pavel" w:date="2020-01-30T16:26:00Z"/>
          <w:rFonts w:cs="Arial"/>
          <w:b/>
          <w:highlight w:val="yellow"/>
        </w:rPr>
      </w:pPr>
      <w:ins w:id="14" w:author="Benda Pavel" w:date="2020-01-30T16:26:00Z">
        <w:r w:rsidRPr="001D096C">
          <w:rPr>
            <w:rFonts w:cs="Arial"/>
            <w:b/>
            <w:highlight w:val="yellow"/>
          </w:rPr>
          <w:t>Omezení stanovené v odstavci 1 se nevztahuje na výkon vědecké, pedagogické, publicistické, literární a umělecké činnosti.</w:t>
        </w:r>
      </w:ins>
    </w:p>
    <w:p w14:paraId="61E51416" w14:textId="4966E53B" w:rsidR="00BD6A62" w:rsidRPr="001D096C" w:rsidRDefault="00BD6A62" w:rsidP="00BD6A62">
      <w:pPr>
        <w:numPr>
          <w:ilvl w:val="0"/>
          <w:numId w:val="43"/>
        </w:numPr>
        <w:spacing w:after="200" w:line="276" w:lineRule="auto"/>
        <w:contextualSpacing/>
        <w:jc w:val="both"/>
        <w:rPr>
          <w:ins w:id="15" w:author="Benda Pavel" w:date="2020-01-30T16:26:00Z"/>
          <w:rFonts w:cs="Arial"/>
          <w:b/>
          <w:highlight w:val="yellow"/>
        </w:rPr>
      </w:pPr>
      <w:ins w:id="16" w:author="Benda Pavel" w:date="2020-01-30T16:26:00Z">
        <w:r w:rsidRPr="001D096C">
          <w:rPr>
            <w:rFonts w:cs="Arial"/>
            <w:b/>
            <w:highlight w:val="yellow"/>
          </w:rPr>
          <w:t xml:space="preserve">Předchozí písemný souhlas ve smyslu odstavce 1 bude ze strany UP udělován v případech, kdy půjde na straně zaměstnance UP o činnost ve prospěch obchodní společnosti, jíž je společníkem, anebo kdy je členem ve statutárním či kontrolním orgánu právnické osoby provozující podnikatelskou činnost, za předpokladu, že bude účelem vzniku právnické osoby ve smyslu tohoto odstavce provádění efektivní a pro UP výhodné komercializace předmětů duševního vlastnictví, vytvořených na UP, činností takové právnické osoby a za předpokladu, že bude UP členem kontrolního orgánu takové právnické osoby. </w:t>
        </w:r>
      </w:ins>
    </w:p>
    <w:p w14:paraId="2C408568" w14:textId="19EF2202" w:rsidR="00BD6A62" w:rsidRPr="001D096C" w:rsidRDefault="00BD6A62" w:rsidP="00BD6A62">
      <w:pPr>
        <w:numPr>
          <w:ilvl w:val="0"/>
          <w:numId w:val="43"/>
        </w:numPr>
        <w:spacing w:after="200" w:line="276" w:lineRule="auto"/>
        <w:contextualSpacing/>
        <w:jc w:val="both"/>
        <w:rPr>
          <w:ins w:id="17" w:author="Benda Pavel" w:date="2020-01-30T16:26:00Z"/>
          <w:rFonts w:ascii="Times New Roman" w:hAnsi="Times New Roman"/>
          <w:b/>
          <w:sz w:val="20"/>
          <w:highlight w:val="yellow"/>
        </w:rPr>
      </w:pPr>
      <w:ins w:id="18" w:author="Benda Pavel" w:date="2020-01-30T16:26:00Z">
        <w:r w:rsidRPr="001D096C">
          <w:rPr>
            <w:rFonts w:cs="Arial"/>
            <w:b/>
            <w:highlight w:val="yellow"/>
          </w:rPr>
          <w:t xml:space="preserve">Rektor UP, prorektor UP, děkan fakulty UP, proděkan fakulty UP, ředitel vysokoškolského ústavu UP a vedoucí zaměstnanec univerzitního zařízení UP by neměli vykonávat souběžnou výdělečnou činnost za žádných okolností. Důvodem je skutečnost, že jsou zejména vzhledem ke svému právnímu postavení na UP oprávněni přijímat řídící a jiná exekutivní rozhodnutí a opatření v rámci UP a činit za UP právní jednání, v případech a mezích stanovených zákonem, Statutem a příslušnými pověřeními, a proto může být v souvislosti s jejich souběžnou výdělečnou činností zpochybňována jejich nestrannost při výkonu těchto jejich oprávnění a poukazováno na jejich střet zájmů. Pakliže funkcionáři uvedení v první </w:t>
        </w:r>
        <w:r w:rsidRPr="001D096C">
          <w:rPr>
            <w:rFonts w:cs="Arial"/>
            <w:b/>
            <w:highlight w:val="yellow"/>
          </w:rPr>
          <w:lastRenderedPageBreak/>
          <w:t>větě tohoto odstavce neukončí svou souběžnou výdělečnou činnost a budou současně vykonávat svou příslušnou funkci na UP, lze takovou situaci považovat za poškozování oprávněných zájmů UP závažným způsobem spočívající především v porušování dobrého jména UP. Rektor UP může písemně ve výjimečných případech rozhodnout ve smyslu odst</w:t>
        </w:r>
      </w:ins>
      <w:ins w:id="19" w:author="Stehlikova Eva" w:date="2020-02-03T08:27:00Z">
        <w:r w:rsidR="00454B1C">
          <w:rPr>
            <w:rFonts w:cs="Arial"/>
            <w:b/>
            <w:highlight w:val="yellow"/>
          </w:rPr>
          <w:t>avců</w:t>
        </w:r>
      </w:ins>
      <w:ins w:id="20" w:author="Benda Pavel" w:date="2020-01-30T16:26:00Z">
        <w:r w:rsidRPr="001D096C">
          <w:rPr>
            <w:rFonts w:cs="Arial"/>
            <w:b/>
            <w:highlight w:val="yellow"/>
          </w:rPr>
          <w:t xml:space="preserve"> 1 až 3 a odst</w:t>
        </w:r>
      </w:ins>
      <w:ins w:id="21" w:author="Stehlikova Eva" w:date="2020-02-03T08:27:00Z">
        <w:r w:rsidR="00454B1C">
          <w:rPr>
            <w:rFonts w:cs="Arial"/>
            <w:b/>
            <w:highlight w:val="yellow"/>
          </w:rPr>
          <w:t>avce</w:t>
        </w:r>
      </w:ins>
      <w:ins w:id="22" w:author="Benda Pavel" w:date="2020-01-30T16:26:00Z">
        <w:r w:rsidRPr="001D096C">
          <w:rPr>
            <w:rFonts w:cs="Arial"/>
            <w:b/>
            <w:highlight w:val="yellow"/>
          </w:rPr>
          <w:t xml:space="preserve"> 5 , že souběžná výdělečná činnost výše uvedeného akademického funkcionáře nepoškozuje dobré jméno UP a je přípustná.</w:t>
        </w:r>
      </w:ins>
      <w:ins w:id="23" w:author="Stehlikova Eva" w:date="2020-02-03T08:27:00Z">
        <w:r w:rsidR="00454B1C">
          <w:rPr>
            <w:rFonts w:cs="Arial"/>
            <w:b/>
            <w:highlight w:val="yellow"/>
          </w:rPr>
          <w:t>“</w:t>
        </w:r>
      </w:ins>
    </w:p>
    <w:p w14:paraId="7382A109" w14:textId="5DEBDA91" w:rsidR="00CC0E87" w:rsidRPr="00CF776F" w:rsidRDefault="005D6032" w:rsidP="006B2E24">
      <w:pPr>
        <w:spacing w:line="360" w:lineRule="auto"/>
        <w:ind w:left="709"/>
        <w:jc w:val="both"/>
      </w:pPr>
      <w:del w:id="24" w:author="Benda Pavel" w:date="2020-01-30T16:26:00Z">
        <w:r w:rsidRPr="00456557" w:rsidDel="00BD6A62">
          <w:delText xml:space="preserve">3) O střet zájmů se nejedná v případech, kdy rektor UP, děkan fakulty UP </w:delText>
        </w:r>
        <w:r w:rsidRPr="00351E4C" w:rsidDel="00BD6A62">
          <w:rPr>
            <w:b/>
            <w:bCs/>
          </w:rPr>
          <w:delText>nebo</w:delText>
        </w:r>
        <w:r w:rsidRPr="00CF776F" w:rsidDel="00BD6A62">
          <w:rPr>
            <w:b/>
          </w:rPr>
          <w:delText xml:space="preserve"> </w:delText>
        </w:r>
        <w:r w:rsidRPr="00351E4C" w:rsidDel="00BD6A62">
          <w:rPr>
            <w:b/>
            <w:bCs/>
          </w:rPr>
          <w:delText>ředitel vysokoškolského ústavu UP</w:delText>
        </w:r>
        <w:r w:rsidRPr="00456557" w:rsidDel="00BD6A62">
          <w:delText xml:space="preserve"> spravuje vlastní majetek či vykonává činnost vědeckou, pedagogic</w:delText>
        </w:r>
        <w:r w:rsidR="008E315E" w:rsidDel="00BD6A62">
          <w:delText>kou, publicistickou, literární,</w:delText>
        </w:r>
        <w:r w:rsidR="008536D1" w:rsidDel="00BD6A62">
          <w:delText xml:space="preserve"> </w:delText>
        </w:r>
        <w:r w:rsidR="540563A3" w:rsidRPr="00456557" w:rsidDel="00BD6A62">
          <w:delText>uměleckou či sportovní, nejde-li o podnikání.“</w:delText>
        </w:r>
      </w:del>
    </w:p>
    <w:p w14:paraId="09175AE0" w14:textId="79A097F9" w:rsidR="00E1550F" w:rsidRPr="00456557" w:rsidRDefault="001B54A4" w:rsidP="00A5285F">
      <w:pPr>
        <w:numPr>
          <w:ilvl w:val="0"/>
          <w:numId w:val="25"/>
        </w:numPr>
        <w:spacing w:after="0" w:line="360" w:lineRule="auto"/>
        <w:ind w:hanging="294"/>
        <w:jc w:val="both"/>
      </w:pPr>
      <w:r w:rsidRPr="00456557">
        <w:t>V čl. 8 odst</w:t>
      </w:r>
      <w:r w:rsidR="0031515D">
        <w:t xml:space="preserve">. </w:t>
      </w:r>
      <w:r w:rsidRPr="00456557">
        <w:t xml:space="preserve"> 5 zní:</w:t>
      </w:r>
    </w:p>
    <w:p w14:paraId="6005FD71" w14:textId="539DD6DA" w:rsidR="00E1550F" w:rsidRPr="00456557" w:rsidRDefault="001B54A4" w:rsidP="00A5285F">
      <w:pPr>
        <w:spacing w:line="360" w:lineRule="auto"/>
        <w:ind w:left="709"/>
        <w:jc w:val="both"/>
      </w:pPr>
      <w:r w:rsidRPr="00456557">
        <w:t xml:space="preserve">„5) Členství v AS UP je neslučitelné s funkcí rektora UP, prorektora UP, kvestora UP, děkana fakulty UP, proděkana fakulty UP, tajemníka fakulty UP </w:t>
      </w:r>
      <w:r w:rsidRPr="00351E4C">
        <w:rPr>
          <w:b/>
          <w:bCs/>
        </w:rPr>
        <w:t>a</w:t>
      </w:r>
      <w:r w:rsidRPr="00CF776F">
        <w:rPr>
          <w:b/>
        </w:rPr>
        <w:t xml:space="preserve"> </w:t>
      </w:r>
      <w:r w:rsidRPr="00351E4C">
        <w:rPr>
          <w:b/>
          <w:bCs/>
        </w:rPr>
        <w:t>ředitele vysokoškolského ústavu UP</w:t>
      </w:r>
      <w:r w:rsidRPr="00456557">
        <w:t>.“</w:t>
      </w:r>
    </w:p>
    <w:p w14:paraId="60D8CF7C" w14:textId="436C5B11" w:rsidR="00E1550F" w:rsidRPr="00456557" w:rsidRDefault="001B54A4" w:rsidP="00A5285F">
      <w:pPr>
        <w:numPr>
          <w:ilvl w:val="0"/>
          <w:numId w:val="25"/>
        </w:numPr>
        <w:spacing w:after="0" w:line="360" w:lineRule="auto"/>
        <w:ind w:hanging="294"/>
        <w:jc w:val="both"/>
      </w:pPr>
      <w:r w:rsidRPr="00456557">
        <w:t>V čl. 9 odst</w:t>
      </w:r>
      <w:r w:rsidR="0031515D">
        <w:t>.</w:t>
      </w:r>
      <w:r w:rsidRPr="00456557">
        <w:t xml:space="preserve"> 3 věta prvá zní:</w:t>
      </w:r>
    </w:p>
    <w:p w14:paraId="789CB66A" w14:textId="77777777" w:rsidR="00E1550F" w:rsidRPr="00456557" w:rsidRDefault="001B54A4" w:rsidP="00A5285F">
      <w:pPr>
        <w:spacing w:line="360" w:lineRule="auto"/>
        <w:ind w:left="708"/>
        <w:jc w:val="both"/>
      </w:pPr>
      <w:r w:rsidRPr="00456557">
        <w:t xml:space="preserve">„Rektorovi UP jsou za svoji činnost přímo odpovědní děkani fakult UP, prorektoři UP, kvestor UP, </w:t>
      </w:r>
      <w:r w:rsidRPr="00351E4C">
        <w:rPr>
          <w:b/>
          <w:bCs/>
        </w:rPr>
        <w:t>ředitelé vysokoškolských ústavů UP</w:t>
      </w:r>
      <w:r w:rsidRPr="00456557">
        <w:t xml:space="preserve"> a ředitelé univerzitních zařízení UP; vedoucí zaměstnanci rektorátu UP (dále jen „RUP“) jsou přímo odpovědní rektorovi UP, stanoví-li tak obecně závazný právní předpis.“</w:t>
      </w:r>
    </w:p>
    <w:p w14:paraId="2F0EEFB4" w14:textId="3E36D6A4" w:rsidR="00E1550F" w:rsidRPr="00456557" w:rsidRDefault="001B54A4" w:rsidP="00A5285F">
      <w:pPr>
        <w:numPr>
          <w:ilvl w:val="0"/>
          <w:numId w:val="25"/>
        </w:numPr>
        <w:spacing w:after="0" w:line="360" w:lineRule="auto"/>
        <w:ind w:hanging="294"/>
        <w:jc w:val="both"/>
      </w:pPr>
      <w:r w:rsidRPr="00456557">
        <w:t>V čl. 9 odst</w:t>
      </w:r>
      <w:r w:rsidR="0031515D">
        <w:t>.</w:t>
      </w:r>
      <w:r w:rsidRPr="00456557">
        <w:t xml:space="preserve"> 7 věta prvá zní:</w:t>
      </w:r>
    </w:p>
    <w:p w14:paraId="6B0E9525" w14:textId="77777777" w:rsidR="00E1550F" w:rsidRDefault="001B54A4" w:rsidP="00A5285F">
      <w:pPr>
        <w:spacing w:line="360" w:lineRule="auto"/>
        <w:ind w:left="708"/>
        <w:jc w:val="both"/>
      </w:pPr>
      <w:r w:rsidRPr="00456557">
        <w:t xml:space="preserve">„Rektor UP svolává porady s děkany fakult UP </w:t>
      </w:r>
      <w:r w:rsidRPr="00351E4C">
        <w:rPr>
          <w:b/>
          <w:bCs/>
        </w:rPr>
        <w:t>a s řediteli vysokoškolských ústavů UP</w:t>
      </w:r>
      <w:r w:rsidRPr="00456557">
        <w:t xml:space="preserve"> k řešení otázek týkajících se UP, jejích fakult </w:t>
      </w:r>
      <w:r w:rsidRPr="00351E4C">
        <w:rPr>
          <w:b/>
          <w:bCs/>
        </w:rPr>
        <w:t>a vysokoškolských ústavů UP</w:t>
      </w:r>
      <w:r w:rsidRPr="00456557">
        <w:t>.“</w:t>
      </w:r>
    </w:p>
    <w:p w14:paraId="5F2622DE" w14:textId="2DAE283A" w:rsidR="009E7140" w:rsidRDefault="009E7140" w:rsidP="009E7140">
      <w:pPr>
        <w:pStyle w:val="Odstavecseseznamem"/>
        <w:numPr>
          <w:ilvl w:val="0"/>
          <w:numId w:val="25"/>
        </w:numPr>
        <w:spacing w:line="360" w:lineRule="auto"/>
        <w:jc w:val="both"/>
      </w:pPr>
      <w:r>
        <w:t>V čl. 10 odst</w:t>
      </w:r>
      <w:r w:rsidR="0031515D">
        <w:t>.</w:t>
      </w:r>
      <w:r>
        <w:t xml:space="preserve"> 4 zní:</w:t>
      </w:r>
    </w:p>
    <w:p w14:paraId="064F8640" w14:textId="0CA9BBBC" w:rsidR="009E7140" w:rsidRPr="009E7140" w:rsidRDefault="009E7140" w:rsidP="009E7140">
      <w:pPr>
        <w:pStyle w:val="Odstavecseseznamem"/>
        <w:spacing w:line="360" w:lineRule="auto"/>
        <w:jc w:val="both"/>
        <w:rPr>
          <w:b/>
        </w:rPr>
      </w:pPr>
      <w:r w:rsidRPr="009E7140">
        <w:rPr>
          <w:b/>
          <w:highlight w:val="yellow"/>
        </w:rPr>
        <w:t>Rektor UP svým rozhodnutím jmenovitě pověří za účelem zajištění kontinuálního chodu UP jednoho z prorektorů, aby jej zastupoval v době, kdy rektor UP z jakýchkoliv důvodů po jakkoliv dlouhý časový úsek nemůže vykonávat svá oprávnění a plnit své povinnosti  plynoucí z jeho funkce.</w:t>
      </w:r>
      <w:ins w:id="25" w:author="Stehlikova Eva" w:date="2020-02-03T08:29:00Z">
        <w:r w:rsidR="0031515D">
          <w:rPr>
            <w:b/>
          </w:rPr>
          <w:t>“</w:t>
        </w:r>
      </w:ins>
    </w:p>
    <w:p w14:paraId="297C9498" w14:textId="4B8BB70B" w:rsidR="00E1550F" w:rsidRPr="00456557" w:rsidRDefault="001B54A4" w:rsidP="00A5285F">
      <w:pPr>
        <w:numPr>
          <w:ilvl w:val="0"/>
          <w:numId w:val="25"/>
        </w:numPr>
        <w:spacing w:after="0" w:line="360" w:lineRule="auto"/>
        <w:ind w:hanging="436"/>
        <w:jc w:val="both"/>
      </w:pPr>
      <w:r w:rsidRPr="00456557">
        <w:t>V čl. 11 odst</w:t>
      </w:r>
      <w:r w:rsidR="0031515D">
        <w:t>.</w:t>
      </w:r>
      <w:r w:rsidRPr="00456557">
        <w:t xml:space="preserve"> 7 zní:</w:t>
      </w:r>
    </w:p>
    <w:p w14:paraId="7568D68B" w14:textId="69484D13" w:rsidR="00CC0E87" w:rsidRPr="00456557" w:rsidRDefault="001B54A4" w:rsidP="00A5285F">
      <w:pPr>
        <w:spacing w:line="360" w:lineRule="auto"/>
        <w:ind w:left="708"/>
        <w:jc w:val="both"/>
      </w:pPr>
      <w:r w:rsidRPr="00456557">
        <w:t xml:space="preserve">„7) Předsedovi AS UP, děkanům fakult UP, </w:t>
      </w:r>
      <w:r w:rsidRPr="00351E4C">
        <w:rPr>
          <w:b/>
          <w:bCs/>
        </w:rPr>
        <w:t>ředitelům vysokoškolských ústavů UP</w:t>
      </w:r>
      <w:r w:rsidRPr="00456557">
        <w:t xml:space="preserve"> a prorektorům UP se na zasedání VR UP udělí slovo, kdykoliv o to požádají.“</w:t>
      </w:r>
    </w:p>
    <w:p w14:paraId="4ABCF6D8" w14:textId="284B6CCE" w:rsidR="002F503C" w:rsidRDefault="002F503C" w:rsidP="00A5285F">
      <w:pPr>
        <w:numPr>
          <w:ilvl w:val="0"/>
          <w:numId w:val="25"/>
        </w:numPr>
        <w:spacing w:after="0" w:line="360" w:lineRule="auto"/>
        <w:ind w:left="284" w:firstLine="0"/>
        <w:jc w:val="both"/>
      </w:pPr>
      <w:r>
        <w:t>V čl. 14 odst. 7 zní:</w:t>
      </w:r>
    </w:p>
    <w:p w14:paraId="679C9D14" w14:textId="2947A2DE" w:rsidR="00532854" w:rsidRDefault="002F503C" w:rsidP="000458CA">
      <w:pPr>
        <w:spacing w:after="0" w:line="360" w:lineRule="auto"/>
        <w:ind w:left="720"/>
        <w:jc w:val="both"/>
      </w:pPr>
      <w:r>
        <w:t>„7) Kvestor UP je oprávněn ukládat úkoly tajemníkům fakult UP ve věcech hospodaření a vnitřní správy, které jim přísluší na příslušné fakultě UP řídit, a kontrolovat plnění těchto úkolů, nejde-li o ukládání úkolů ve věcech podle § 24 odst. 1 zákona nebo podle čl. 41 odst. 3 písm. c).</w:t>
      </w:r>
      <w:r w:rsidR="00BC00DF">
        <w:t xml:space="preserve"> </w:t>
      </w:r>
      <w:r w:rsidR="00BC00DF" w:rsidRPr="000458CA">
        <w:rPr>
          <w:b/>
        </w:rPr>
        <w:t>Kvestor UP je dále oprávněn ukládat úkoly tajemníkům vysokoškolských ústavů UP ve</w:t>
      </w:r>
      <w:r w:rsidR="00BC00DF">
        <w:t xml:space="preserve"> </w:t>
      </w:r>
      <w:r w:rsidR="00BC00DF" w:rsidRPr="000458CA">
        <w:rPr>
          <w:b/>
        </w:rPr>
        <w:t>věcech hospodaření a vnitřní správy příslušného vysokoškolského ústavu UP.</w:t>
      </w:r>
      <w:r>
        <w:t xml:space="preserve"> O uložených úkolech a jejich plnění informuje kvestor UP</w:t>
      </w:r>
      <w:r w:rsidR="00532854">
        <w:t>:</w:t>
      </w:r>
    </w:p>
    <w:p w14:paraId="5DA380B3" w14:textId="5448DBCC" w:rsidR="00532854" w:rsidRDefault="00532854" w:rsidP="000458CA">
      <w:pPr>
        <w:spacing w:after="0" w:line="360" w:lineRule="auto"/>
        <w:ind w:left="720" w:firstLine="720"/>
        <w:jc w:val="both"/>
        <w:rPr>
          <w:b/>
        </w:rPr>
      </w:pPr>
      <w:r w:rsidRPr="000458CA">
        <w:rPr>
          <w:b/>
        </w:rPr>
        <w:lastRenderedPageBreak/>
        <w:t>a)</w:t>
      </w:r>
      <w:r w:rsidR="002F503C" w:rsidRPr="000458CA">
        <w:rPr>
          <w:b/>
        </w:rPr>
        <w:t xml:space="preserve"> v případě tajemníků fakult UP</w:t>
      </w:r>
      <w:r w:rsidR="002F503C">
        <w:t xml:space="preserve"> příslušné děkany fakult UP</w:t>
      </w:r>
      <w:r w:rsidR="004628D2">
        <w:t>,</w:t>
      </w:r>
    </w:p>
    <w:p w14:paraId="4BE1962F" w14:textId="5F5E55F7" w:rsidR="002F503C" w:rsidRDefault="00532854" w:rsidP="000458CA">
      <w:pPr>
        <w:spacing w:after="0" w:line="360" w:lineRule="auto"/>
        <w:ind w:left="1440"/>
        <w:jc w:val="both"/>
        <w:rPr>
          <w:b/>
        </w:rPr>
      </w:pPr>
      <w:r>
        <w:rPr>
          <w:b/>
        </w:rPr>
        <w:t>b)</w:t>
      </w:r>
      <w:r w:rsidR="002F503C" w:rsidRPr="000458CA">
        <w:rPr>
          <w:b/>
        </w:rPr>
        <w:t xml:space="preserve"> v</w:t>
      </w:r>
      <w:r w:rsidR="00AB5701">
        <w:rPr>
          <w:b/>
        </w:rPr>
        <w:t> </w:t>
      </w:r>
      <w:r w:rsidR="002F503C" w:rsidRPr="000458CA">
        <w:rPr>
          <w:b/>
        </w:rPr>
        <w:t>případě</w:t>
      </w:r>
      <w:r w:rsidR="00AB5701">
        <w:rPr>
          <w:b/>
        </w:rPr>
        <w:t xml:space="preserve"> tajemníků vysokoškolských ústavů příslušné</w:t>
      </w:r>
      <w:r w:rsidR="002F503C" w:rsidRPr="000458CA">
        <w:rPr>
          <w:b/>
        </w:rPr>
        <w:t xml:space="preserve"> </w:t>
      </w:r>
      <w:r w:rsidR="00AB5701" w:rsidRPr="00AB5701">
        <w:rPr>
          <w:b/>
        </w:rPr>
        <w:t>ředitel</w:t>
      </w:r>
      <w:r w:rsidR="00AB5701">
        <w:rPr>
          <w:b/>
        </w:rPr>
        <w:t>e</w:t>
      </w:r>
      <w:r w:rsidR="00AB5701" w:rsidRPr="00AB5701">
        <w:rPr>
          <w:b/>
        </w:rPr>
        <w:t xml:space="preserve"> vysokoškolsk</w:t>
      </w:r>
      <w:r w:rsidR="0095437C">
        <w:rPr>
          <w:b/>
        </w:rPr>
        <w:t>ých</w:t>
      </w:r>
      <w:r w:rsidR="00AB5701" w:rsidRPr="00AB5701">
        <w:rPr>
          <w:b/>
        </w:rPr>
        <w:t xml:space="preserve"> ústav</w:t>
      </w:r>
      <w:r w:rsidR="0095437C">
        <w:rPr>
          <w:b/>
        </w:rPr>
        <w:t>ů</w:t>
      </w:r>
      <w:r w:rsidR="002F503C" w:rsidRPr="000458CA">
        <w:rPr>
          <w:b/>
        </w:rPr>
        <w:t xml:space="preserve"> UP.</w:t>
      </w:r>
      <w:r w:rsidR="0031515D">
        <w:rPr>
          <w:b/>
        </w:rPr>
        <w:t>“</w:t>
      </w:r>
    </w:p>
    <w:p w14:paraId="0854BE6D" w14:textId="77777777" w:rsidR="0095437C" w:rsidRDefault="0095437C" w:rsidP="000458CA">
      <w:pPr>
        <w:spacing w:after="0" w:line="360" w:lineRule="auto"/>
        <w:ind w:left="720"/>
        <w:jc w:val="both"/>
        <w:rPr>
          <w:b/>
        </w:rPr>
      </w:pPr>
    </w:p>
    <w:p w14:paraId="79D1A77F" w14:textId="25059B25" w:rsidR="00881796" w:rsidRDefault="00881796" w:rsidP="00881796">
      <w:pPr>
        <w:numPr>
          <w:ilvl w:val="0"/>
          <w:numId w:val="25"/>
        </w:numPr>
        <w:spacing w:after="0" w:line="360" w:lineRule="auto"/>
        <w:ind w:left="284" w:firstLine="0"/>
        <w:jc w:val="both"/>
      </w:pPr>
      <w:r>
        <w:t>V čl. 14 odst. 8 zní:</w:t>
      </w:r>
    </w:p>
    <w:p w14:paraId="4364356B" w14:textId="77777777" w:rsidR="0095437C" w:rsidRDefault="00881796" w:rsidP="000458CA">
      <w:pPr>
        <w:spacing w:after="0" w:line="360" w:lineRule="auto"/>
        <w:ind w:left="720"/>
        <w:jc w:val="both"/>
      </w:pPr>
      <w:r>
        <w:t xml:space="preserve">„8) Kvestor UP je oprávněn zrušit účinnost rozhodnutí tajemníků fakult UP </w:t>
      </w:r>
      <w:r w:rsidRPr="000458CA">
        <w:rPr>
          <w:b/>
        </w:rPr>
        <w:t xml:space="preserve">a </w:t>
      </w:r>
      <w:r w:rsidR="0095437C">
        <w:rPr>
          <w:b/>
        </w:rPr>
        <w:t>tajemníků</w:t>
      </w:r>
      <w:r w:rsidRPr="000458CA">
        <w:rPr>
          <w:b/>
        </w:rPr>
        <w:t xml:space="preserve"> vysokoškolských ústavů UP</w:t>
      </w:r>
      <w:r>
        <w:t>, která jsou v rozporu s obecně závaznými právními předpisy nebo hospodářským zájmem UP. O takovém zrušení je kvestor UP povinen informovat bez zbytečného odkla</w:t>
      </w:r>
      <w:r w:rsidR="0095437C">
        <w:t>du rektora UP  a:</w:t>
      </w:r>
    </w:p>
    <w:p w14:paraId="6E2310DB" w14:textId="7E55F3CB" w:rsidR="0095437C" w:rsidRDefault="0095437C" w:rsidP="000458CA">
      <w:pPr>
        <w:spacing w:after="0" w:line="360" w:lineRule="auto"/>
        <w:ind w:left="720" w:firstLine="720"/>
        <w:jc w:val="both"/>
      </w:pPr>
      <w:r w:rsidRPr="000458CA">
        <w:rPr>
          <w:b/>
        </w:rPr>
        <w:t xml:space="preserve">a) v případě </w:t>
      </w:r>
      <w:r w:rsidRPr="0095437C">
        <w:rPr>
          <w:b/>
        </w:rPr>
        <w:t>tajemník</w:t>
      </w:r>
      <w:r>
        <w:rPr>
          <w:b/>
        </w:rPr>
        <w:t>a</w:t>
      </w:r>
      <w:r w:rsidRPr="000458CA">
        <w:rPr>
          <w:b/>
        </w:rPr>
        <w:t xml:space="preserve"> fakult</w:t>
      </w:r>
      <w:r>
        <w:rPr>
          <w:b/>
        </w:rPr>
        <w:t>y</w:t>
      </w:r>
      <w:r w:rsidRPr="000458CA">
        <w:rPr>
          <w:b/>
        </w:rPr>
        <w:t xml:space="preserve"> UP</w:t>
      </w:r>
      <w:r w:rsidR="00881796">
        <w:t xml:space="preserve"> </w:t>
      </w:r>
      <w:r>
        <w:t xml:space="preserve">i </w:t>
      </w:r>
      <w:r w:rsidR="00881796">
        <w:t>příslušného děkana fakulty UP</w:t>
      </w:r>
      <w:r w:rsidR="004628D2">
        <w:t>,</w:t>
      </w:r>
    </w:p>
    <w:p w14:paraId="65E1DDC4" w14:textId="3F5510A9" w:rsidR="00881796" w:rsidRDefault="0095437C" w:rsidP="000458CA">
      <w:pPr>
        <w:spacing w:after="0" w:line="360" w:lineRule="auto"/>
        <w:ind w:left="1440"/>
        <w:jc w:val="both"/>
        <w:rPr>
          <w:b/>
        </w:rPr>
      </w:pPr>
      <w:r w:rsidRPr="000458CA">
        <w:rPr>
          <w:b/>
        </w:rPr>
        <w:t xml:space="preserve">b) v případě </w:t>
      </w:r>
      <w:r w:rsidRPr="0095437C">
        <w:rPr>
          <w:b/>
        </w:rPr>
        <w:t>tajemník</w:t>
      </w:r>
      <w:r>
        <w:rPr>
          <w:b/>
        </w:rPr>
        <w:t>a</w:t>
      </w:r>
      <w:r w:rsidRPr="0095437C">
        <w:rPr>
          <w:b/>
        </w:rPr>
        <w:t xml:space="preserve"> vysokoškolsk</w:t>
      </w:r>
      <w:r>
        <w:rPr>
          <w:b/>
        </w:rPr>
        <w:t>ého</w:t>
      </w:r>
      <w:r w:rsidRPr="0095437C">
        <w:rPr>
          <w:b/>
        </w:rPr>
        <w:t xml:space="preserve"> ústav</w:t>
      </w:r>
      <w:r>
        <w:rPr>
          <w:b/>
        </w:rPr>
        <w:t>u</w:t>
      </w:r>
      <w:r w:rsidRPr="000458CA">
        <w:rPr>
          <w:b/>
        </w:rPr>
        <w:t xml:space="preserve"> UP i příslušného ředitele vysokoškolského ústavu UP</w:t>
      </w:r>
      <w:r w:rsidR="00881796" w:rsidRPr="000458CA">
        <w:rPr>
          <w:b/>
        </w:rPr>
        <w:t>.</w:t>
      </w:r>
      <w:r w:rsidR="0031515D">
        <w:rPr>
          <w:b/>
        </w:rPr>
        <w:t>“</w:t>
      </w:r>
    </w:p>
    <w:p w14:paraId="3D6D0A46" w14:textId="77777777" w:rsidR="00AE1969" w:rsidRPr="000458CA" w:rsidRDefault="00AE1969" w:rsidP="000458CA">
      <w:pPr>
        <w:spacing w:after="0" w:line="360" w:lineRule="auto"/>
        <w:ind w:left="1440"/>
        <w:jc w:val="both"/>
        <w:rPr>
          <w:b/>
        </w:rPr>
      </w:pPr>
    </w:p>
    <w:p w14:paraId="3603E444" w14:textId="1DDAD78B" w:rsidR="00E1550F" w:rsidRPr="00456557" w:rsidRDefault="001B54A4" w:rsidP="00A5285F">
      <w:pPr>
        <w:numPr>
          <w:ilvl w:val="0"/>
          <w:numId w:val="25"/>
        </w:numPr>
        <w:spacing w:after="0" w:line="360" w:lineRule="auto"/>
        <w:ind w:left="284" w:firstLine="0"/>
        <w:jc w:val="both"/>
      </w:pPr>
      <w:r w:rsidRPr="00456557">
        <w:t>V čl. 14 odst</w:t>
      </w:r>
      <w:r w:rsidR="0031515D">
        <w:t>.</w:t>
      </w:r>
      <w:r w:rsidRPr="00456557">
        <w:t xml:space="preserve"> 11 zní:</w:t>
      </w:r>
    </w:p>
    <w:p w14:paraId="4E58C584" w14:textId="4CE07514" w:rsidR="00E1550F" w:rsidRPr="00456557" w:rsidRDefault="001B54A4" w:rsidP="00A5285F">
      <w:pPr>
        <w:spacing w:line="360" w:lineRule="auto"/>
        <w:ind w:left="709"/>
        <w:jc w:val="both"/>
      </w:pPr>
      <w:r w:rsidRPr="00456557">
        <w:t>„</w:t>
      </w:r>
      <w:r w:rsidR="000458CA">
        <w:t xml:space="preserve">11) </w:t>
      </w:r>
      <w:r w:rsidR="00DC1B6F">
        <w:t xml:space="preserve">Kvestor UP svolává porady tajemníků fakult UP </w:t>
      </w:r>
      <w:r w:rsidR="00DC1B6F" w:rsidRPr="000458CA">
        <w:rPr>
          <w:b/>
        </w:rPr>
        <w:t>a tajemníků vysokoškolských ústavů UP</w:t>
      </w:r>
      <w:r w:rsidR="00DC1B6F">
        <w:t xml:space="preserve"> k řešení otázek týkajících se hospodaření a vnitřní správy  UP a jejích fakult </w:t>
      </w:r>
      <w:r w:rsidR="00DC1B6F" w:rsidRPr="000458CA">
        <w:rPr>
          <w:b/>
        </w:rPr>
        <w:t>a vysokoškolských ústavů</w:t>
      </w:r>
      <w:r w:rsidR="00DC1B6F">
        <w:t xml:space="preserve">. </w:t>
      </w:r>
      <w:r w:rsidRPr="00456557">
        <w:t>Informaci o závěrech z těchto porad zajistí rektorovi UP, dě</w:t>
      </w:r>
      <w:r w:rsidR="00D31A96" w:rsidRPr="00456557">
        <w:t xml:space="preserve">kanům fakult UP </w:t>
      </w:r>
      <w:r w:rsidR="00D31A96" w:rsidRPr="00351E4C">
        <w:rPr>
          <w:b/>
          <w:bCs/>
        </w:rPr>
        <w:t>a </w:t>
      </w:r>
      <w:r w:rsidRPr="00351E4C">
        <w:rPr>
          <w:b/>
          <w:bCs/>
        </w:rPr>
        <w:t>ředitelům vysokoškolských ústavů UP</w:t>
      </w:r>
      <w:r w:rsidRPr="00456557">
        <w:t xml:space="preserve"> v písemné formě kvestor UP.“</w:t>
      </w:r>
    </w:p>
    <w:p w14:paraId="3E9E375D" w14:textId="4100D704" w:rsidR="00E1550F" w:rsidRPr="00456557" w:rsidRDefault="001B54A4" w:rsidP="00A5285F">
      <w:pPr>
        <w:numPr>
          <w:ilvl w:val="0"/>
          <w:numId w:val="25"/>
        </w:numPr>
        <w:spacing w:after="0" w:line="360" w:lineRule="auto"/>
        <w:ind w:left="284" w:firstLine="0"/>
        <w:jc w:val="both"/>
      </w:pPr>
      <w:r w:rsidRPr="00456557">
        <w:t>V čl. 15 odst</w:t>
      </w:r>
      <w:r w:rsidR="0031515D">
        <w:t>.</w:t>
      </w:r>
      <w:r w:rsidRPr="00456557">
        <w:t xml:space="preserve"> 1 věta druhá zní:</w:t>
      </w:r>
    </w:p>
    <w:p w14:paraId="56BEBF87" w14:textId="77777777" w:rsidR="00E1550F" w:rsidRPr="00456557" w:rsidRDefault="001B54A4" w:rsidP="00A5285F">
      <w:pPr>
        <w:spacing w:line="360" w:lineRule="auto"/>
        <w:ind w:left="709"/>
        <w:jc w:val="both"/>
      </w:pPr>
      <w:r w:rsidRPr="00456557">
        <w:t xml:space="preserve">„Stálými členy tohoto kolegia jsou děkani fakult UP, </w:t>
      </w:r>
      <w:r w:rsidRPr="00351E4C">
        <w:rPr>
          <w:b/>
          <w:bCs/>
        </w:rPr>
        <w:t>ředitelé vysokoškolských ústavů UP</w:t>
      </w:r>
      <w:r w:rsidRPr="00456557">
        <w:t>, prorektoři UP, kvestor UP, předseda AS UP a zástupce studentů UP.“</w:t>
      </w:r>
    </w:p>
    <w:p w14:paraId="6EC68897" w14:textId="77777777" w:rsidR="00E1550F" w:rsidRPr="00456557" w:rsidRDefault="001B54A4" w:rsidP="00A5285F">
      <w:pPr>
        <w:numPr>
          <w:ilvl w:val="0"/>
          <w:numId w:val="25"/>
        </w:numPr>
        <w:spacing w:after="0" w:line="360" w:lineRule="auto"/>
        <w:ind w:left="284" w:firstLine="0"/>
        <w:jc w:val="both"/>
      </w:pPr>
      <w:r w:rsidRPr="00456557">
        <w:t>V čl. 16 se na konci textu odstavce 1 doplňuje věta:</w:t>
      </w:r>
    </w:p>
    <w:p w14:paraId="5172EDEF" w14:textId="77777777" w:rsidR="00E1550F" w:rsidRPr="00456557" w:rsidRDefault="001B54A4" w:rsidP="00A5285F">
      <w:pPr>
        <w:spacing w:line="360" w:lineRule="auto"/>
        <w:ind w:left="709"/>
        <w:jc w:val="both"/>
      </w:pPr>
      <w:r w:rsidRPr="00456557">
        <w:t>„</w:t>
      </w:r>
      <w:r w:rsidRPr="00351E4C">
        <w:rPr>
          <w:b/>
          <w:bCs/>
        </w:rPr>
        <w:t>Ředitel vysokoškolského ústavu</w:t>
      </w:r>
      <w:r w:rsidRPr="00CF776F">
        <w:rPr>
          <w:b/>
        </w:rPr>
        <w:t xml:space="preserve"> </w:t>
      </w:r>
      <w:r w:rsidRPr="00351E4C">
        <w:rPr>
          <w:b/>
          <w:bCs/>
        </w:rPr>
        <w:t>UP odpovídá za svoji činnost rektorovi UP</w:t>
      </w:r>
      <w:r w:rsidRPr="00CF776F">
        <w:rPr>
          <w:b/>
        </w:rPr>
        <w:t>.</w:t>
      </w:r>
      <w:r w:rsidRPr="00456557">
        <w:t>“</w:t>
      </w:r>
    </w:p>
    <w:p w14:paraId="411EC503" w14:textId="3903B630" w:rsidR="00E1550F" w:rsidRPr="00456557" w:rsidRDefault="008F6266" w:rsidP="00A5285F">
      <w:pPr>
        <w:numPr>
          <w:ilvl w:val="0"/>
          <w:numId w:val="25"/>
        </w:numPr>
        <w:spacing w:after="0" w:line="360" w:lineRule="auto"/>
        <w:ind w:left="284" w:firstLine="0"/>
        <w:jc w:val="both"/>
      </w:pPr>
      <w:r>
        <w:t>Nadpis č</w:t>
      </w:r>
      <w:r w:rsidR="001B54A4" w:rsidRPr="00456557">
        <w:t>lánk</w:t>
      </w:r>
      <w:r>
        <w:t>u</w:t>
      </w:r>
      <w:r w:rsidR="001B54A4" w:rsidRPr="00456557">
        <w:t xml:space="preserve"> 17 </w:t>
      </w:r>
      <w:r>
        <w:t>zní</w:t>
      </w:r>
      <w:r w:rsidR="001B54A4" w:rsidRPr="00456557">
        <w:t xml:space="preserve">: </w:t>
      </w:r>
    </w:p>
    <w:p w14:paraId="5478E01A" w14:textId="6A0F4FF6" w:rsidR="00E1550F" w:rsidRPr="00456557" w:rsidRDefault="001B54A4" w:rsidP="00A5285F">
      <w:pPr>
        <w:spacing w:line="360" w:lineRule="auto"/>
        <w:ind w:left="709"/>
        <w:jc w:val="both"/>
      </w:pPr>
      <w:r w:rsidRPr="00456557">
        <w:t xml:space="preserve">„Orgány fakult </w:t>
      </w:r>
      <w:r w:rsidRPr="00351E4C">
        <w:rPr>
          <w:b/>
          <w:bCs/>
        </w:rPr>
        <w:t>a vysokoškolských ústavů UP</w:t>
      </w:r>
      <w:r w:rsidRPr="00456557">
        <w:t>.“</w:t>
      </w:r>
    </w:p>
    <w:p w14:paraId="3C3A2162" w14:textId="52D08E77" w:rsidR="00E1550F" w:rsidRPr="00456557" w:rsidRDefault="001B54A4" w:rsidP="00A5285F">
      <w:pPr>
        <w:numPr>
          <w:ilvl w:val="0"/>
          <w:numId w:val="25"/>
        </w:numPr>
        <w:spacing w:after="0" w:line="360" w:lineRule="auto"/>
        <w:ind w:left="284" w:firstLine="0"/>
        <w:jc w:val="both"/>
      </w:pPr>
      <w:r w:rsidRPr="00456557">
        <w:t>V čl. 17 odst</w:t>
      </w:r>
      <w:r w:rsidR="0031515D">
        <w:t>.</w:t>
      </w:r>
      <w:r w:rsidRPr="00456557">
        <w:t xml:space="preserve"> 1 věta prvá zní:</w:t>
      </w:r>
    </w:p>
    <w:p w14:paraId="1D1F8193" w14:textId="687B8CAC" w:rsidR="00E1550F" w:rsidRPr="00456557" w:rsidRDefault="001B54A4" w:rsidP="00A5285F">
      <w:pPr>
        <w:spacing w:line="360" w:lineRule="auto"/>
        <w:ind w:left="709"/>
        <w:jc w:val="both"/>
      </w:pPr>
      <w:r w:rsidRPr="00456557">
        <w:t xml:space="preserve">„Orgány fakult </w:t>
      </w:r>
      <w:r w:rsidRPr="00351E4C">
        <w:rPr>
          <w:b/>
          <w:bCs/>
        </w:rPr>
        <w:t>a vysokoškolských ústavů UP</w:t>
      </w:r>
      <w:r w:rsidRPr="00456557">
        <w:t xml:space="preserve"> jsou oprávněny obracet se se svými návrhy, připomínkami, stížnostmi a jinými podáními na samosprávné akademické orgány UP.“</w:t>
      </w:r>
    </w:p>
    <w:p w14:paraId="5CBA9721" w14:textId="2161D419" w:rsidR="00E1550F" w:rsidRPr="00456557" w:rsidRDefault="001B54A4" w:rsidP="00A5285F">
      <w:pPr>
        <w:numPr>
          <w:ilvl w:val="0"/>
          <w:numId w:val="25"/>
        </w:numPr>
        <w:spacing w:after="0" w:line="360" w:lineRule="auto"/>
        <w:ind w:left="284" w:firstLine="0"/>
        <w:jc w:val="both"/>
      </w:pPr>
      <w:r w:rsidRPr="00456557">
        <w:t>V čl. 17 odst</w:t>
      </w:r>
      <w:r w:rsidR="0031515D">
        <w:t>.</w:t>
      </w:r>
      <w:r w:rsidRPr="00456557">
        <w:t xml:space="preserve"> 2 zní:</w:t>
      </w:r>
    </w:p>
    <w:p w14:paraId="7D44A5B3" w14:textId="77777777" w:rsidR="00E1550F" w:rsidRPr="00456557" w:rsidRDefault="001B54A4" w:rsidP="00A5285F">
      <w:pPr>
        <w:spacing w:line="360" w:lineRule="auto"/>
        <w:ind w:left="709"/>
        <w:jc w:val="both"/>
      </w:pPr>
      <w:r w:rsidRPr="00456557">
        <w:t xml:space="preserve">„2) Samosprávné akademické orgány UP a kvestor UP mají právo obracet se s návrhy, připomínkami a jinými podáními na orgány fakult UP </w:t>
      </w:r>
      <w:r w:rsidRPr="00351E4C">
        <w:rPr>
          <w:b/>
          <w:bCs/>
        </w:rPr>
        <w:t xml:space="preserve">a vysokoškolských ústavů </w:t>
      </w:r>
      <w:r w:rsidRPr="00351E4C">
        <w:rPr>
          <w:b/>
          <w:bCs/>
        </w:rPr>
        <w:lastRenderedPageBreak/>
        <w:t>UP</w:t>
      </w:r>
      <w:r w:rsidRPr="00456557">
        <w:t xml:space="preserve">. Orgány fakult UP </w:t>
      </w:r>
      <w:r w:rsidRPr="00351E4C">
        <w:rPr>
          <w:b/>
          <w:bCs/>
        </w:rPr>
        <w:t>a vysokoškolských ústavů UP</w:t>
      </w:r>
      <w:r w:rsidRPr="00456557">
        <w:t xml:space="preserve"> jsou povinny se jimi zabývat, bez zbytečného odkladu je vyřizovat a odpovídat na ně.“</w:t>
      </w:r>
    </w:p>
    <w:p w14:paraId="47F23B2D" w14:textId="77777777" w:rsidR="006F1FEA" w:rsidRPr="00456557" w:rsidRDefault="006F1FEA" w:rsidP="00A5285F">
      <w:pPr>
        <w:pBdr>
          <w:top w:val="nil"/>
          <w:left w:val="nil"/>
          <w:bottom w:val="nil"/>
          <w:right w:val="nil"/>
          <w:between w:val="nil"/>
        </w:pBdr>
        <w:spacing w:after="0" w:line="360" w:lineRule="auto"/>
        <w:ind w:left="709"/>
        <w:jc w:val="both"/>
        <w:rPr>
          <w:color w:val="000000"/>
        </w:rPr>
      </w:pPr>
    </w:p>
    <w:p w14:paraId="33D99922" w14:textId="21DCBFB5" w:rsidR="00E1550F" w:rsidRPr="00456557" w:rsidRDefault="001B54A4" w:rsidP="00A5285F">
      <w:pPr>
        <w:numPr>
          <w:ilvl w:val="0"/>
          <w:numId w:val="25"/>
        </w:numPr>
        <w:spacing w:after="0" w:line="360" w:lineRule="auto"/>
        <w:ind w:left="284" w:firstLine="0"/>
        <w:jc w:val="both"/>
      </w:pPr>
      <w:r w:rsidRPr="00456557">
        <w:t xml:space="preserve">V čl. 18 </w:t>
      </w:r>
      <w:r w:rsidR="001F022A" w:rsidRPr="00456557">
        <w:t xml:space="preserve">se za </w:t>
      </w:r>
      <w:r w:rsidRPr="00456557">
        <w:t>odstav</w:t>
      </w:r>
      <w:r w:rsidR="001F022A" w:rsidRPr="00456557">
        <w:t>e</w:t>
      </w:r>
      <w:r w:rsidRPr="00456557">
        <w:t xml:space="preserve">c </w:t>
      </w:r>
      <w:r w:rsidR="001F022A" w:rsidRPr="00456557">
        <w:t>4</w:t>
      </w:r>
      <w:r w:rsidRPr="00456557">
        <w:t xml:space="preserve"> </w:t>
      </w:r>
      <w:r w:rsidR="001F022A" w:rsidRPr="00456557">
        <w:t xml:space="preserve">vkládá </w:t>
      </w:r>
      <w:r w:rsidR="00AE1969">
        <w:t xml:space="preserve">nový </w:t>
      </w:r>
      <w:r w:rsidR="001F022A" w:rsidRPr="00456557">
        <w:t>odstavec 5</w:t>
      </w:r>
      <w:r w:rsidRPr="00456557">
        <w:t>, kter</w:t>
      </w:r>
      <w:r w:rsidR="001F022A" w:rsidRPr="00456557">
        <w:t>ý</w:t>
      </w:r>
      <w:r w:rsidRPr="00456557">
        <w:t xml:space="preserve"> zní:</w:t>
      </w:r>
    </w:p>
    <w:p w14:paraId="3DD47BE0" w14:textId="600D0624" w:rsidR="00E1550F" w:rsidRPr="00A954EE" w:rsidRDefault="001B54A4" w:rsidP="00CF776F">
      <w:pPr>
        <w:spacing w:line="360" w:lineRule="auto"/>
        <w:ind w:left="709"/>
        <w:jc w:val="both"/>
        <w:rPr>
          <w:b/>
        </w:rPr>
      </w:pPr>
      <w:r w:rsidRPr="00A954EE">
        <w:rPr>
          <w:b/>
        </w:rPr>
        <w:t>„</w:t>
      </w:r>
      <w:r w:rsidR="00AE1969">
        <w:rPr>
          <w:b/>
        </w:rPr>
        <w:t xml:space="preserve">5) </w:t>
      </w:r>
      <w:r w:rsidR="001F022A" w:rsidRPr="00A954EE">
        <w:rPr>
          <w:b/>
        </w:rPr>
        <w:t>Jeden nebo více vysokoškolských ústavů se může podílet na výuce studijního programu uskutečňovaného podle odstavce 4.</w:t>
      </w:r>
      <w:r w:rsidRPr="00A954EE">
        <w:rPr>
          <w:b/>
        </w:rPr>
        <w:t>“</w:t>
      </w:r>
    </w:p>
    <w:p w14:paraId="1E36659A" w14:textId="1A5A059D" w:rsidR="001F022A" w:rsidRPr="00456557" w:rsidRDefault="00351E4C" w:rsidP="00A5285F">
      <w:pPr>
        <w:spacing w:line="360" w:lineRule="auto"/>
        <w:ind w:left="709"/>
        <w:jc w:val="both"/>
      </w:pPr>
      <w:r>
        <w:t>Do</w:t>
      </w:r>
      <w:r w:rsidR="001F022A" w:rsidRPr="00456557">
        <w:t>savadní odstavce 5 až 7 se označují jako odstavce 6 až 8.</w:t>
      </w:r>
    </w:p>
    <w:p w14:paraId="199C7142" w14:textId="5F49C3C6" w:rsidR="001F022A" w:rsidRPr="00456557" w:rsidRDefault="001F022A" w:rsidP="008F6266">
      <w:pPr>
        <w:pStyle w:val="Odstavecseseznamem"/>
        <w:numPr>
          <w:ilvl w:val="0"/>
          <w:numId w:val="25"/>
        </w:numPr>
        <w:spacing w:line="360" w:lineRule="auto"/>
        <w:ind w:left="709" w:hanging="425"/>
        <w:jc w:val="both"/>
      </w:pPr>
      <w:r w:rsidRPr="00456557">
        <w:t>V čl. 18 odst</w:t>
      </w:r>
      <w:r w:rsidR="00AE1969">
        <w:t>.</w:t>
      </w:r>
      <w:r w:rsidRPr="00456557">
        <w:t xml:space="preserve"> 6 se doplňuje druhá věta, která zní:</w:t>
      </w:r>
    </w:p>
    <w:p w14:paraId="6A94C345" w14:textId="3E5C2744" w:rsidR="001F022A" w:rsidRDefault="001F022A" w:rsidP="00CF776F">
      <w:pPr>
        <w:pStyle w:val="Odstavecseseznamem"/>
        <w:spacing w:line="360" w:lineRule="auto"/>
        <w:jc w:val="both"/>
      </w:pPr>
      <w:r w:rsidRPr="00456557">
        <w:t>„</w:t>
      </w:r>
      <w:r w:rsidRPr="00351E4C">
        <w:rPr>
          <w:b/>
        </w:rPr>
        <w:t>U studijních programů uskutečňovaných podle odstavce</w:t>
      </w:r>
      <w:r w:rsidRPr="00CF776F">
        <w:t xml:space="preserve"> </w:t>
      </w:r>
      <w:r w:rsidRPr="00456557">
        <w:t>5</w:t>
      </w:r>
      <w:r w:rsidRPr="00CF776F">
        <w:t xml:space="preserve"> </w:t>
      </w:r>
      <w:r w:rsidRPr="00351E4C">
        <w:rPr>
          <w:b/>
        </w:rPr>
        <w:t>musí být</w:t>
      </w:r>
      <w:r w:rsidRPr="00CF776F">
        <w:t xml:space="preserve"> dohodou </w:t>
      </w:r>
      <w:r w:rsidRPr="00351E4C">
        <w:rPr>
          <w:b/>
        </w:rPr>
        <w:t>fakulty</w:t>
      </w:r>
      <w:r w:rsidR="00351E4C" w:rsidRPr="00351E4C">
        <w:rPr>
          <w:b/>
        </w:rPr>
        <w:t xml:space="preserve"> UP</w:t>
      </w:r>
      <w:r w:rsidRPr="00351E4C">
        <w:rPr>
          <w:b/>
        </w:rPr>
        <w:t xml:space="preserve"> a vysokoškolského ústavu</w:t>
      </w:r>
      <w:r w:rsidR="00351E4C" w:rsidRPr="00351E4C">
        <w:rPr>
          <w:b/>
        </w:rPr>
        <w:t xml:space="preserve"> UP</w:t>
      </w:r>
      <w:r w:rsidRPr="00456557">
        <w:t xml:space="preserve"> stanoveno</w:t>
      </w:r>
      <w:r w:rsidRPr="00CF776F">
        <w:t xml:space="preserve">, </w:t>
      </w:r>
      <w:r w:rsidRPr="00351E4C">
        <w:rPr>
          <w:b/>
        </w:rPr>
        <w:t>jaký je podíl fakulty UP a vysokoškolského ústavu na vzdělávací činnosti</w:t>
      </w:r>
      <w:r w:rsidRPr="00CF776F">
        <w:rPr>
          <w:b/>
        </w:rPr>
        <w:t>.</w:t>
      </w:r>
      <w:r w:rsidRPr="00456557">
        <w:t>“</w:t>
      </w:r>
    </w:p>
    <w:p w14:paraId="50D1C546" w14:textId="77777777" w:rsidR="00AD37A2" w:rsidRDefault="00AD37A2" w:rsidP="00AD37A2">
      <w:pPr>
        <w:pStyle w:val="Odstavecseseznamem"/>
        <w:spacing w:after="200" w:line="276" w:lineRule="auto"/>
        <w:jc w:val="both"/>
      </w:pPr>
    </w:p>
    <w:p w14:paraId="019E7CAF" w14:textId="571A6A28" w:rsidR="002B1AF2" w:rsidRDefault="002B1AF2" w:rsidP="00877C41">
      <w:pPr>
        <w:pStyle w:val="Odstavecseseznamem"/>
        <w:numPr>
          <w:ilvl w:val="0"/>
          <w:numId w:val="25"/>
        </w:numPr>
        <w:spacing w:after="200" w:line="276" w:lineRule="auto"/>
        <w:ind w:left="709" w:hanging="425"/>
        <w:jc w:val="both"/>
      </w:pPr>
      <w:r w:rsidRPr="002B1AF2">
        <w:t>Nadpis čl</w:t>
      </w:r>
      <w:r w:rsidR="00E50233">
        <w:t>ánku</w:t>
      </w:r>
      <w:r w:rsidRPr="002B1AF2">
        <w:t xml:space="preserve"> 22 zní: </w:t>
      </w:r>
    </w:p>
    <w:p w14:paraId="4C3E2E80" w14:textId="76579B4F" w:rsidR="002B1AF2" w:rsidRPr="00AD37A2" w:rsidRDefault="00AD37A2" w:rsidP="002B1AF2">
      <w:pPr>
        <w:pStyle w:val="Odstavecseseznamem"/>
        <w:spacing w:after="200" w:line="276" w:lineRule="auto"/>
        <w:jc w:val="both"/>
        <w:rPr>
          <w:b/>
        </w:rPr>
      </w:pPr>
      <w:r w:rsidRPr="00D647B8">
        <w:rPr>
          <w:highlight w:val="yellow"/>
        </w:rPr>
        <w:t>„</w:t>
      </w:r>
      <w:r w:rsidR="002B1AF2" w:rsidRPr="00D647B8">
        <w:rPr>
          <w:b/>
          <w:highlight w:val="yellow"/>
        </w:rPr>
        <w:t>Poplatky spojené s přijetím ke studiu a poplatky spojené se studiem na UP</w:t>
      </w:r>
      <w:r w:rsidRPr="00D647B8">
        <w:rPr>
          <w:highlight w:val="yellow"/>
        </w:rPr>
        <w:t>“</w:t>
      </w:r>
      <w:r w:rsidR="002B1AF2" w:rsidRPr="00AD37A2">
        <w:t xml:space="preserve"> </w:t>
      </w:r>
    </w:p>
    <w:p w14:paraId="0C73C824" w14:textId="77777777" w:rsidR="00AD37A2" w:rsidRDefault="00AD37A2" w:rsidP="002B1AF2">
      <w:pPr>
        <w:pStyle w:val="Odstavecseseznamem"/>
        <w:spacing w:after="200" w:line="276" w:lineRule="auto"/>
        <w:jc w:val="both"/>
      </w:pPr>
    </w:p>
    <w:p w14:paraId="0EDF3CBD" w14:textId="131BBB54" w:rsidR="00AD37A2" w:rsidRDefault="00AD37A2" w:rsidP="00877C41">
      <w:pPr>
        <w:pStyle w:val="Odstavecseseznamem"/>
        <w:numPr>
          <w:ilvl w:val="0"/>
          <w:numId w:val="25"/>
        </w:numPr>
        <w:spacing w:after="200" w:line="276" w:lineRule="auto"/>
        <w:ind w:left="709" w:hanging="425"/>
        <w:jc w:val="both"/>
      </w:pPr>
      <w:r w:rsidRPr="00AD37A2">
        <w:t xml:space="preserve">V čl. 22 se v odstavci </w:t>
      </w:r>
      <w:r>
        <w:t xml:space="preserve">1 </w:t>
      </w:r>
      <w:r w:rsidRPr="00AD37A2">
        <w:t xml:space="preserve">doplňuje před odkaz na § 58 zákona odkaz na ust. </w:t>
      </w:r>
      <w:r w:rsidRPr="00D647B8">
        <w:rPr>
          <w:highlight w:val="yellow"/>
        </w:rPr>
        <w:t>§ 48 odst. 7 zákona</w:t>
      </w:r>
      <w:r w:rsidR="00E75632">
        <w:t xml:space="preserve"> a odstavec 1 tedy zní:</w:t>
      </w:r>
    </w:p>
    <w:p w14:paraId="164D370C" w14:textId="02D896CE" w:rsidR="00E75632" w:rsidRPr="00E75632" w:rsidRDefault="00E75632" w:rsidP="00E75632">
      <w:pPr>
        <w:pStyle w:val="Styl1"/>
        <w:tabs>
          <w:tab w:val="left" w:pos="360"/>
        </w:tabs>
        <w:ind w:left="720" w:firstLine="0"/>
        <w:rPr>
          <w:rFonts w:ascii="Georgia" w:eastAsia="Georgia" w:hAnsi="Georgia" w:cs="Georgia"/>
          <w:szCs w:val="22"/>
          <w:highlight w:val="yellow"/>
        </w:rPr>
      </w:pPr>
      <w:r w:rsidRPr="00E75632">
        <w:rPr>
          <w:rFonts w:ascii="Georgia" w:eastAsia="Georgia" w:hAnsi="Georgia" w:cs="Georgia"/>
          <w:szCs w:val="22"/>
          <w:highlight w:val="yellow"/>
        </w:rPr>
        <w:t>„ 1)</w:t>
      </w:r>
      <w:r w:rsidRPr="00E75632">
        <w:rPr>
          <w:rFonts w:ascii="Georgia" w:eastAsia="Georgia" w:hAnsi="Georgia" w:cs="Georgia"/>
          <w:szCs w:val="22"/>
          <w:highlight w:val="yellow"/>
        </w:rPr>
        <w:tab/>
        <w:t>Základní pravidla o poplatcích spojených se studiem na UP (dále jen „poplatky spojené se studiem“) jsou vymezena v </w:t>
      </w:r>
      <w:ins w:id="26" w:author="Benda Pavel" w:date="2020-01-30T11:29:00Z">
        <w:r w:rsidRPr="00E75632">
          <w:rPr>
            <w:rFonts w:ascii="Georgia" w:eastAsia="Georgia" w:hAnsi="Georgia" w:cs="Georgia"/>
            <w:b/>
            <w:szCs w:val="22"/>
            <w:highlight w:val="yellow"/>
          </w:rPr>
          <w:t>§ 48 odst. 7</w:t>
        </w:r>
        <w:r w:rsidRPr="00E75632">
          <w:rPr>
            <w:rFonts w:ascii="Georgia" w:eastAsia="Georgia" w:hAnsi="Georgia" w:cs="Georgia"/>
            <w:szCs w:val="22"/>
            <w:highlight w:val="yellow"/>
          </w:rPr>
          <w:t xml:space="preserve"> a </w:t>
        </w:r>
      </w:ins>
      <w:r w:rsidRPr="00E75632">
        <w:rPr>
          <w:rFonts w:ascii="Georgia" w:eastAsia="Georgia" w:hAnsi="Georgia" w:cs="Georgia"/>
          <w:szCs w:val="22"/>
          <w:highlight w:val="yellow"/>
        </w:rPr>
        <w:t>§ 58 zákona.</w:t>
      </w:r>
      <w:r>
        <w:rPr>
          <w:rFonts w:ascii="Georgia" w:eastAsia="Georgia" w:hAnsi="Georgia" w:cs="Georgia"/>
          <w:szCs w:val="22"/>
          <w:highlight w:val="yellow"/>
        </w:rPr>
        <w:t>“</w:t>
      </w:r>
    </w:p>
    <w:p w14:paraId="5A68EE4D" w14:textId="77777777" w:rsidR="00AD37A2" w:rsidRDefault="00AD37A2" w:rsidP="00AD37A2">
      <w:pPr>
        <w:pStyle w:val="Odstavecseseznamem"/>
        <w:spacing w:after="200" w:line="276" w:lineRule="auto"/>
        <w:jc w:val="both"/>
      </w:pPr>
    </w:p>
    <w:p w14:paraId="51890DB6" w14:textId="44670916" w:rsidR="00AD37A2" w:rsidRPr="00AD37A2" w:rsidRDefault="00361F88" w:rsidP="00877C41">
      <w:pPr>
        <w:pStyle w:val="Odstavecseseznamem"/>
        <w:numPr>
          <w:ilvl w:val="0"/>
          <w:numId w:val="25"/>
        </w:numPr>
        <w:spacing w:after="200" w:line="276" w:lineRule="auto"/>
        <w:ind w:left="709" w:hanging="425"/>
        <w:jc w:val="both"/>
      </w:pPr>
      <w:r>
        <w:t xml:space="preserve">V </w:t>
      </w:r>
      <w:r w:rsidR="00AD37A2" w:rsidRPr="00AD37A2">
        <w:t xml:space="preserve">čl. 22 se za odstavec 5 vkládá </w:t>
      </w:r>
      <w:r w:rsidR="00AE1969">
        <w:t xml:space="preserve">nový </w:t>
      </w:r>
      <w:r w:rsidR="00AD37A2" w:rsidRPr="00AD37A2">
        <w:t xml:space="preserve">odstavec 6, který zní: </w:t>
      </w:r>
    </w:p>
    <w:p w14:paraId="11DFEAA4" w14:textId="2D91BFAA" w:rsidR="00AD37A2" w:rsidRPr="00AD37A2" w:rsidRDefault="00AD37A2" w:rsidP="00AD37A2">
      <w:pPr>
        <w:pStyle w:val="Odstavecseseznamem"/>
        <w:ind w:left="709"/>
        <w:jc w:val="both"/>
        <w:rPr>
          <w:b/>
        </w:rPr>
      </w:pPr>
      <w:r w:rsidRPr="00D647B8">
        <w:rPr>
          <w:highlight w:val="yellow"/>
        </w:rPr>
        <w:t xml:space="preserve">„ </w:t>
      </w:r>
      <w:r w:rsidRPr="00D647B8">
        <w:rPr>
          <w:b/>
          <w:highlight w:val="yellow"/>
        </w:rPr>
        <w:t>6</w:t>
      </w:r>
      <w:ins w:id="27" w:author="Stehlikova Eva" w:date="2020-02-03T08:41:00Z">
        <w:r w:rsidR="00AE1969">
          <w:rPr>
            <w:b/>
            <w:highlight w:val="yellow"/>
          </w:rPr>
          <w:t>)</w:t>
        </w:r>
      </w:ins>
      <w:r w:rsidRPr="00D647B8">
        <w:rPr>
          <w:b/>
          <w:highlight w:val="yellow"/>
        </w:rPr>
        <w:t xml:space="preserve"> Poplatek za úkony spojené s posouzením splnění podmínky pro přijetí ke studiu podle § 48 odst. 7 zákona je roven 20 % základu a zaokrouhluje se na celé koruny nahoru. Tento poplatek je nevratný.</w:t>
      </w:r>
      <w:r w:rsidRPr="00D647B8">
        <w:rPr>
          <w:highlight w:val="yellow"/>
        </w:rPr>
        <w:t>“</w:t>
      </w:r>
    </w:p>
    <w:p w14:paraId="179D0400" w14:textId="77777777" w:rsidR="00AE1969" w:rsidRDefault="00AE1969" w:rsidP="00AD37A2">
      <w:pPr>
        <w:pStyle w:val="Odstavecseseznamem"/>
        <w:ind w:left="709"/>
        <w:jc w:val="both"/>
        <w:rPr>
          <w:ins w:id="28" w:author="Stehlikova Eva" w:date="2020-02-03T08:42:00Z"/>
          <w:highlight w:val="yellow"/>
        </w:rPr>
      </w:pPr>
    </w:p>
    <w:p w14:paraId="30DEF5E5" w14:textId="24D29F5F" w:rsidR="00AD37A2" w:rsidRDefault="00AD37A2" w:rsidP="00AD37A2">
      <w:pPr>
        <w:pStyle w:val="Odstavecseseznamem"/>
        <w:ind w:left="709"/>
        <w:jc w:val="both"/>
      </w:pPr>
      <w:r w:rsidRPr="001B7B8E">
        <w:rPr>
          <w:highlight w:val="yellow"/>
        </w:rPr>
        <w:t>Dosavadní odstavce 6 až 8 se označují jako odstavce 7 až 9.</w:t>
      </w:r>
    </w:p>
    <w:p w14:paraId="1588DBA6" w14:textId="235C1406" w:rsidR="00361F88" w:rsidRDefault="00361F88" w:rsidP="00361F88">
      <w:pPr>
        <w:pStyle w:val="Odstavecseseznamem"/>
        <w:jc w:val="both"/>
      </w:pPr>
    </w:p>
    <w:p w14:paraId="068AE714" w14:textId="46B39E12" w:rsidR="00AD37A2" w:rsidRDefault="00361F88" w:rsidP="00AD37A2">
      <w:pPr>
        <w:pStyle w:val="Odstavecseseznamem"/>
        <w:numPr>
          <w:ilvl w:val="0"/>
          <w:numId w:val="25"/>
        </w:numPr>
        <w:ind w:left="709"/>
        <w:jc w:val="both"/>
      </w:pPr>
      <w:r>
        <w:t>V čl. 22 se na konec nového odstavce 7 za větu „</w:t>
      </w:r>
      <w:r w:rsidRPr="00083C40">
        <w:t>Výše poplatku je uvedena v příloze č. 7</w:t>
      </w:r>
      <w:r>
        <w:t>“ vkládá nová věta, která zní:</w:t>
      </w:r>
    </w:p>
    <w:p w14:paraId="7827ECE1" w14:textId="536BB95A" w:rsidR="00361F88" w:rsidRDefault="00361F88" w:rsidP="00361F88">
      <w:pPr>
        <w:pStyle w:val="Odstavecseseznamem"/>
        <w:ind w:left="709"/>
        <w:jc w:val="both"/>
        <w:rPr>
          <w:ins w:id="29" w:author="Stehlikova Eva" w:date="2020-02-03T08:45:00Z"/>
        </w:rPr>
      </w:pPr>
      <w:r w:rsidRPr="00D647B8">
        <w:rPr>
          <w:highlight w:val="yellow"/>
        </w:rPr>
        <w:t>„</w:t>
      </w:r>
      <w:r w:rsidRPr="00D647B8">
        <w:rPr>
          <w:b/>
          <w:highlight w:val="yellow"/>
        </w:rPr>
        <w:t xml:space="preserve">Výše tohoto poplatku je </w:t>
      </w:r>
      <w:r w:rsidR="00AA10A1" w:rsidRPr="00D647B8">
        <w:rPr>
          <w:b/>
          <w:highlight w:val="yellow"/>
        </w:rPr>
        <w:t xml:space="preserve">studentovi </w:t>
      </w:r>
      <w:r w:rsidRPr="00D647B8">
        <w:rPr>
          <w:b/>
          <w:highlight w:val="yellow"/>
        </w:rPr>
        <w:t>ve druhém roce a v dalších letech studia stanovena ve výši odpovídající výši stanovené v </w:t>
      </w:r>
      <w:r w:rsidR="00AA10A1" w:rsidRPr="00D647B8">
        <w:rPr>
          <w:b/>
          <w:highlight w:val="yellow"/>
        </w:rPr>
        <w:t>prvním roce studia p</w:t>
      </w:r>
      <w:r w:rsidRPr="00D647B8">
        <w:rPr>
          <w:b/>
          <w:highlight w:val="yellow"/>
        </w:rPr>
        <w:t xml:space="preserve">odle znění Statutu </w:t>
      </w:r>
      <w:ins w:id="30" w:author="Stehlikova Eva" w:date="2020-02-03T08:43:00Z">
        <w:r w:rsidR="00AE1969">
          <w:rPr>
            <w:b/>
            <w:highlight w:val="yellow"/>
          </w:rPr>
          <w:t>[</w:t>
        </w:r>
      </w:ins>
      <w:r w:rsidRPr="00D647B8">
        <w:rPr>
          <w:b/>
          <w:highlight w:val="yellow"/>
        </w:rPr>
        <w:t>účinného v prvním roce jeho studia.</w:t>
      </w:r>
      <w:r w:rsidRPr="00D647B8">
        <w:rPr>
          <w:highlight w:val="yellow"/>
        </w:rPr>
        <w:t>“</w:t>
      </w:r>
    </w:p>
    <w:p w14:paraId="66B2A096" w14:textId="77777777" w:rsidR="00AE1969" w:rsidRDefault="00AE1969" w:rsidP="00361F88">
      <w:pPr>
        <w:pStyle w:val="Odstavecseseznamem"/>
        <w:ind w:left="709"/>
        <w:jc w:val="both"/>
      </w:pPr>
    </w:p>
    <w:p w14:paraId="43BF1AE4" w14:textId="518B9825" w:rsidR="00AD37A2" w:rsidRPr="00AD37A2" w:rsidRDefault="00AD37A2" w:rsidP="00877C41">
      <w:pPr>
        <w:pStyle w:val="Odstavecseseznamem"/>
        <w:numPr>
          <w:ilvl w:val="0"/>
          <w:numId w:val="25"/>
        </w:numPr>
        <w:ind w:left="567" w:hanging="283"/>
        <w:jc w:val="both"/>
      </w:pPr>
      <w:r w:rsidRPr="00AD37A2">
        <w:t xml:space="preserve"> </w:t>
      </w:r>
      <w:r w:rsidRPr="00AD37A2">
        <w:rPr>
          <w:rFonts w:ascii="Arial" w:eastAsia="Calibri" w:hAnsi="Arial" w:cs="Arial"/>
          <w:lang w:eastAsia="en-US"/>
        </w:rPr>
        <w:t xml:space="preserve">V čl. 23 se za odstavec 3 vkládá </w:t>
      </w:r>
      <w:r w:rsidR="00AE1969">
        <w:rPr>
          <w:rFonts w:ascii="Arial" w:eastAsia="Calibri" w:hAnsi="Arial" w:cs="Arial"/>
          <w:lang w:eastAsia="en-US"/>
        </w:rPr>
        <w:t xml:space="preserve">nový </w:t>
      </w:r>
      <w:r w:rsidRPr="00AD37A2">
        <w:rPr>
          <w:rFonts w:ascii="Arial" w:eastAsia="Calibri" w:hAnsi="Arial" w:cs="Arial"/>
          <w:lang w:eastAsia="en-US"/>
        </w:rPr>
        <w:t xml:space="preserve">odstavec 4, který zní: </w:t>
      </w:r>
    </w:p>
    <w:p w14:paraId="2027D14A" w14:textId="362141A5" w:rsidR="00AD37A2" w:rsidRDefault="00AD37A2" w:rsidP="00AD37A2">
      <w:pPr>
        <w:pStyle w:val="Odstavecseseznamem"/>
        <w:ind w:left="709"/>
        <w:jc w:val="both"/>
        <w:rPr>
          <w:b/>
        </w:rPr>
      </w:pPr>
      <w:r w:rsidRPr="001B7B8E">
        <w:rPr>
          <w:b/>
          <w:highlight w:val="yellow"/>
        </w:rPr>
        <w:t>„ 4</w:t>
      </w:r>
      <w:ins w:id="31" w:author="Stehlikova Eva" w:date="2020-02-03T08:45:00Z">
        <w:r w:rsidR="00AE1969">
          <w:rPr>
            <w:b/>
            <w:highlight w:val="yellow"/>
          </w:rPr>
          <w:t>)</w:t>
        </w:r>
      </w:ins>
      <w:r w:rsidRPr="001B7B8E">
        <w:rPr>
          <w:b/>
          <w:highlight w:val="yellow"/>
        </w:rPr>
        <w:t xml:space="preserve"> </w:t>
      </w:r>
      <w:r w:rsidRPr="00AD37A2">
        <w:rPr>
          <w:b/>
          <w:highlight w:val="yellow"/>
        </w:rPr>
        <w:t>Poplatek uvedený v čl. 22 odst. 6 je splatný ve lhůtě stanovené v písemné výzvě k jeho úhradě. Lhůta splatnosti poplatku činní alespoň 7 dní ode dne doručení výzvy k úhradě.</w:t>
      </w:r>
      <w:r w:rsidRPr="001B7B8E">
        <w:rPr>
          <w:highlight w:val="yellow"/>
        </w:rPr>
        <w:t>“</w:t>
      </w:r>
    </w:p>
    <w:p w14:paraId="19CF9B59" w14:textId="77777777" w:rsidR="00AD37A2" w:rsidRPr="00AD37A2" w:rsidRDefault="00AD37A2" w:rsidP="00AD37A2">
      <w:pPr>
        <w:pStyle w:val="Odstavecseseznamem"/>
        <w:ind w:left="709"/>
        <w:jc w:val="both"/>
        <w:rPr>
          <w:b/>
        </w:rPr>
      </w:pPr>
    </w:p>
    <w:p w14:paraId="71155A00" w14:textId="4C8757D5" w:rsidR="00AD37A2" w:rsidRPr="00AD37A2" w:rsidRDefault="00AD37A2" w:rsidP="00877C41">
      <w:pPr>
        <w:pStyle w:val="Odstavecseseznamem"/>
        <w:numPr>
          <w:ilvl w:val="0"/>
          <w:numId w:val="25"/>
        </w:numPr>
        <w:spacing w:after="200" w:line="276" w:lineRule="auto"/>
        <w:ind w:left="567" w:hanging="283"/>
        <w:jc w:val="both"/>
        <w:rPr>
          <w:rFonts w:ascii="Arial" w:eastAsia="Calibri" w:hAnsi="Arial" w:cs="Arial"/>
          <w:lang w:eastAsia="en-US"/>
        </w:rPr>
      </w:pPr>
      <w:r w:rsidRPr="00AD37A2">
        <w:rPr>
          <w:rFonts w:ascii="Arial" w:eastAsia="Calibri" w:hAnsi="Arial" w:cs="Arial"/>
          <w:lang w:eastAsia="en-US"/>
        </w:rPr>
        <w:t>V čl. 23 se dosavadní odstavec 4 označuje jako odstavec 5 a zní:</w:t>
      </w:r>
    </w:p>
    <w:p w14:paraId="5B2AAC0F" w14:textId="16C22D61" w:rsidR="00AD37A2" w:rsidRDefault="00B14D96" w:rsidP="00AD37A2">
      <w:pPr>
        <w:pStyle w:val="Odstavecseseznamem"/>
        <w:ind w:left="709"/>
        <w:jc w:val="both"/>
      </w:pPr>
      <w:r w:rsidRPr="00AE34FA">
        <w:t>„5</w:t>
      </w:r>
      <w:ins w:id="32" w:author="Stehlikova Eva" w:date="2020-02-03T08:47:00Z">
        <w:r w:rsidR="00AE1969">
          <w:t>)</w:t>
        </w:r>
      </w:ins>
      <w:r w:rsidRPr="00AE34FA">
        <w:t xml:space="preserve"> </w:t>
      </w:r>
      <w:r w:rsidR="00AD37A2" w:rsidRPr="00AD37A2">
        <w:t xml:space="preserve">Poplatky spojené se studiem uvedené v čl. 22 odst. </w:t>
      </w:r>
      <w:r w:rsidR="00AD37A2" w:rsidRPr="00AD37A2">
        <w:rPr>
          <w:b/>
          <w:highlight w:val="yellow"/>
        </w:rPr>
        <w:t>7</w:t>
      </w:r>
      <w:r w:rsidR="00AD37A2" w:rsidRPr="00AD37A2">
        <w:rPr>
          <w:b/>
        </w:rPr>
        <w:t xml:space="preserve"> </w:t>
      </w:r>
      <w:r w:rsidR="00AD37A2" w:rsidRPr="00AD37A2">
        <w:t xml:space="preserve">jsou splatné poslední pracovní den kalendářního měsíce, ve kterém začal daný akademický rok. Poplatky spojené se studiem lze rovněž uhradit formou splátek, a to nejpozději do konce daného akademického roku přičemž splátkový kalendář je nedílnou součástí rozhodnutí o </w:t>
      </w:r>
      <w:r w:rsidR="00AD37A2" w:rsidRPr="00AD37A2">
        <w:lastRenderedPageBreak/>
        <w:t>stanovení poplatku za studium; postup dle této věty je podmíněn předchozím souhlasem děkana fakulty UP, na níž je daný student zapsán ke studiu.</w:t>
      </w:r>
      <w:r w:rsidRPr="00AE34FA">
        <w:t>“</w:t>
      </w:r>
    </w:p>
    <w:p w14:paraId="13D62A62" w14:textId="77777777" w:rsidR="00AE34FA" w:rsidRDefault="00AE34FA" w:rsidP="00AD37A2">
      <w:pPr>
        <w:pStyle w:val="Odstavecseseznamem"/>
        <w:ind w:left="709"/>
        <w:jc w:val="both"/>
      </w:pPr>
    </w:p>
    <w:p w14:paraId="1BA12801" w14:textId="1FCAB74F" w:rsidR="00E1550F" w:rsidRPr="00456557" w:rsidRDefault="001B54A4" w:rsidP="00A5285F">
      <w:pPr>
        <w:numPr>
          <w:ilvl w:val="0"/>
          <w:numId w:val="25"/>
        </w:numPr>
        <w:spacing w:after="0" w:line="360" w:lineRule="auto"/>
        <w:ind w:left="284" w:firstLine="0"/>
        <w:jc w:val="both"/>
      </w:pPr>
      <w:r w:rsidRPr="00456557">
        <w:t>V čl. 30 odst</w:t>
      </w:r>
      <w:r w:rsidR="00AE1969">
        <w:t>.</w:t>
      </w:r>
      <w:r w:rsidRPr="00456557">
        <w:t xml:space="preserve"> 2 zní:</w:t>
      </w:r>
    </w:p>
    <w:p w14:paraId="5C51D8F0" w14:textId="6CDD50D5" w:rsidR="00D31A96" w:rsidRPr="00456557" w:rsidRDefault="001B54A4" w:rsidP="00A5285F">
      <w:pPr>
        <w:spacing w:line="360" w:lineRule="auto"/>
        <w:ind w:left="567"/>
        <w:jc w:val="both"/>
      </w:pPr>
      <w:r w:rsidRPr="00456557">
        <w:t>„2) Před sjednáním pracovní smlouvy s akademický</w:t>
      </w:r>
      <w:sdt>
        <w:sdtPr>
          <w:tag w:val="goog_rdk_43"/>
          <w:id w:val="834726902"/>
        </w:sdtPr>
        <w:sdtEndPr/>
        <w:sdtContent>
          <w:r w:rsidRPr="00456557">
            <w:t>m</w:t>
          </w:r>
        </w:sdtContent>
      </w:sdt>
      <w:r w:rsidR="001500C8" w:rsidRPr="00456557">
        <w:t xml:space="preserve"> </w:t>
      </w:r>
      <w:r w:rsidRPr="00456557">
        <w:t xml:space="preserve">pracovníkem je rektor UP, děkan fakulty UP </w:t>
      </w:r>
      <w:r w:rsidRPr="00351E4C">
        <w:rPr>
          <w:b/>
          <w:bCs/>
        </w:rPr>
        <w:t>nebo</w:t>
      </w:r>
      <w:r w:rsidRPr="00CF776F">
        <w:rPr>
          <w:b/>
        </w:rPr>
        <w:t xml:space="preserve"> </w:t>
      </w:r>
      <w:r w:rsidRPr="00351E4C">
        <w:rPr>
          <w:b/>
          <w:bCs/>
        </w:rPr>
        <w:t>ředitel vysokoškolského ústavu UP</w:t>
      </w:r>
      <w:r w:rsidRPr="00456557">
        <w:t xml:space="preserve"> povinen se přesvědčit, zda zamýšlené uzavření pracovního poměru není v rozporu s obecně závaznými právními předpisy.“</w:t>
      </w:r>
    </w:p>
    <w:p w14:paraId="4AFC5BFC" w14:textId="0A3DCF37" w:rsidR="00E1550F" w:rsidRPr="00456557" w:rsidRDefault="001B54A4" w:rsidP="540563A3">
      <w:pPr>
        <w:numPr>
          <w:ilvl w:val="0"/>
          <w:numId w:val="25"/>
        </w:numPr>
        <w:spacing w:after="0" w:line="360" w:lineRule="auto"/>
        <w:ind w:left="284" w:firstLine="0"/>
        <w:jc w:val="both"/>
      </w:pPr>
      <w:r w:rsidRPr="00456557">
        <w:t xml:space="preserve">V čl. 30 </w:t>
      </w:r>
      <w:r w:rsidR="00543341" w:rsidRPr="00456557">
        <w:t>odst</w:t>
      </w:r>
      <w:r w:rsidR="00E50233">
        <w:t>.</w:t>
      </w:r>
      <w:r w:rsidR="00543341" w:rsidRPr="00456557">
        <w:t xml:space="preserve"> 3 zní</w:t>
      </w:r>
      <w:r w:rsidRPr="00456557">
        <w:t>:</w:t>
      </w:r>
    </w:p>
    <w:p w14:paraId="3B09B0D8" w14:textId="2601C9C6" w:rsidR="00CC0E87" w:rsidRPr="00456557" w:rsidRDefault="001B54A4" w:rsidP="00A5285F">
      <w:pPr>
        <w:spacing w:line="360" w:lineRule="auto"/>
        <w:ind w:left="709"/>
        <w:jc w:val="both"/>
      </w:pPr>
      <w:r w:rsidRPr="00456557">
        <w:t>„</w:t>
      </w:r>
      <w:r w:rsidR="00E50233">
        <w:t xml:space="preserve">3) </w:t>
      </w:r>
      <w:r w:rsidRPr="00351E4C">
        <w:rPr>
          <w:b/>
          <w:bCs/>
        </w:rPr>
        <w:t xml:space="preserve">Pokud akademický pracovník UP působí současně na </w:t>
      </w:r>
      <w:r w:rsidR="0043649A" w:rsidRPr="00351E4C">
        <w:rPr>
          <w:b/>
          <w:bCs/>
        </w:rPr>
        <w:t>více součástech UP</w:t>
      </w:r>
      <w:r w:rsidRPr="00351E4C">
        <w:rPr>
          <w:b/>
          <w:bCs/>
        </w:rPr>
        <w:t>, dohodnou se o vzájemném vyrovnání osobních nákladů na tohoto akademického pracovníka děkan</w:t>
      </w:r>
      <w:r w:rsidR="0043649A" w:rsidRPr="00351E4C">
        <w:rPr>
          <w:b/>
          <w:bCs/>
        </w:rPr>
        <w:t>i</w:t>
      </w:r>
      <w:r w:rsidRPr="00351E4C">
        <w:rPr>
          <w:b/>
          <w:bCs/>
        </w:rPr>
        <w:t xml:space="preserve"> příslušných fakult</w:t>
      </w:r>
      <w:r w:rsidR="00E50233">
        <w:rPr>
          <w:b/>
          <w:bCs/>
        </w:rPr>
        <w:t xml:space="preserve"> UP</w:t>
      </w:r>
      <w:r w:rsidRPr="00351E4C">
        <w:rPr>
          <w:b/>
          <w:bCs/>
        </w:rPr>
        <w:t>, ředitel</w:t>
      </w:r>
      <w:r w:rsidR="0043649A" w:rsidRPr="00351E4C">
        <w:rPr>
          <w:b/>
          <w:bCs/>
        </w:rPr>
        <w:t>é</w:t>
      </w:r>
      <w:r w:rsidRPr="00351E4C">
        <w:rPr>
          <w:b/>
          <w:bCs/>
        </w:rPr>
        <w:t xml:space="preserve"> příslušných vysokoškolských ústavů UP a </w:t>
      </w:r>
      <w:r w:rsidR="0043649A" w:rsidRPr="00351E4C">
        <w:rPr>
          <w:b/>
          <w:bCs/>
        </w:rPr>
        <w:t xml:space="preserve">v případě </w:t>
      </w:r>
      <w:r w:rsidR="008E315E">
        <w:rPr>
          <w:b/>
          <w:bCs/>
        </w:rPr>
        <w:t>R</w:t>
      </w:r>
      <w:r w:rsidR="0043649A" w:rsidRPr="00351E4C">
        <w:rPr>
          <w:b/>
          <w:bCs/>
        </w:rPr>
        <w:t xml:space="preserve">UP </w:t>
      </w:r>
      <w:r w:rsidRPr="00351E4C">
        <w:rPr>
          <w:b/>
          <w:bCs/>
        </w:rPr>
        <w:t xml:space="preserve"> </w:t>
      </w:r>
      <w:r w:rsidR="001F022A" w:rsidRPr="00351E4C">
        <w:rPr>
          <w:b/>
          <w:bCs/>
        </w:rPr>
        <w:t>rovně</w:t>
      </w:r>
      <w:r w:rsidRPr="00351E4C">
        <w:rPr>
          <w:b/>
          <w:bCs/>
        </w:rPr>
        <w:t>ž rektor UP.</w:t>
      </w:r>
      <w:r w:rsidRPr="00456557">
        <w:t>“</w:t>
      </w:r>
    </w:p>
    <w:p w14:paraId="12A3B4B6" w14:textId="3E397F9F" w:rsidR="00E1550F" w:rsidRPr="00456557" w:rsidRDefault="001B54A4" w:rsidP="00A5285F">
      <w:pPr>
        <w:numPr>
          <w:ilvl w:val="0"/>
          <w:numId w:val="25"/>
        </w:numPr>
        <w:spacing w:after="0" w:line="360" w:lineRule="auto"/>
        <w:ind w:left="284" w:firstLine="0"/>
        <w:jc w:val="both"/>
      </w:pPr>
      <w:r w:rsidRPr="00456557">
        <w:t>V čl. 35 odst</w:t>
      </w:r>
      <w:r w:rsidR="00E50233">
        <w:t>.</w:t>
      </w:r>
      <w:r w:rsidRPr="00456557">
        <w:t xml:space="preserve"> 3 zní:</w:t>
      </w:r>
    </w:p>
    <w:p w14:paraId="2D58640A" w14:textId="77777777" w:rsidR="00E1550F" w:rsidRPr="00456557" w:rsidRDefault="001B54A4" w:rsidP="00A5285F">
      <w:pPr>
        <w:spacing w:line="360" w:lineRule="auto"/>
        <w:ind w:left="709"/>
        <w:jc w:val="both"/>
      </w:pPr>
      <w:r w:rsidRPr="00456557">
        <w:t xml:space="preserve">„3) Před sjednáním pracovní smlouvy, dohody o </w:t>
      </w:r>
      <w:r w:rsidR="00D31A96" w:rsidRPr="00456557">
        <w:t>pracovní činnosti nebo dohody o </w:t>
      </w:r>
      <w:r w:rsidRPr="00456557">
        <w:t xml:space="preserve">provedení práce s dalším zaměstnancem je rektor UP, děkan fakulty UP, </w:t>
      </w:r>
      <w:r w:rsidRPr="00351E4C">
        <w:rPr>
          <w:b/>
          <w:bCs/>
        </w:rPr>
        <w:t>ředitel vysokoškolského ústavu UP</w:t>
      </w:r>
      <w:r w:rsidRPr="00456557">
        <w:t xml:space="preserve"> nebo ředitel SKM UP povinen se přesvědčit, zda zamýšlené uzavření pracovněprávního vztahu není v rozporu s obecně závaznými právními předpisy.“</w:t>
      </w:r>
    </w:p>
    <w:p w14:paraId="330296C5" w14:textId="131AE0A1" w:rsidR="00E1550F" w:rsidRPr="00456557" w:rsidRDefault="00D31A96" w:rsidP="00A5285F">
      <w:pPr>
        <w:numPr>
          <w:ilvl w:val="0"/>
          <w:numId w:val="25"/>
        </w:numPr>
        <w:spacing w:after="0" w:line="360" w:lineRule="auto"/>
        <w:ind w:left="284" w:firstLine="0"/>
        <w:jc w:val="both"/>
      </w:pPr>
      <w:r w:rsidRPr="00456557">
        <w:t>V čl. 36 odst</w:t>
      </w:r>
      <w:r w:rsidR="00E50233">
        <w:t>.</w:t>
      </w:r>
      <w:r w:rsidRPr="00456557">
        <w:t xml:space="preserve"> 1 zní</w:t>
      </w:r>
      <w:r w:rsidR="001B54A4" w:rsidRPr="00456557">
        <w:t>:</w:t>
      </w:r>
    </w:p>
    <w:p w14:paraId="055ED3D2" w14:textId="77777777" w:rsidR="00E1550F" w:rsidRPr="00456557" w:rsidRDefault="001B54A4" w:rsidP="00A5285F">
      <w:pPr>
        <w:spacing w:line="360" w:lineRule="auto"/>
        <w:ind w:left="709"/>
        <w:jc w:val="both"/>
      </w:pPr>
      <w:r w:rsidRPr="00456557">
        <w:t xml:space="preserve">„1) UP se skládá ze součástí, kterými jsou fakulty, </w:t>
      </w:r>
      <w:r w:rsidRPr="00351E4C">
        <w:rPr>
          <w:b/>
          <w:bCs/>
        </w:rPr>
        <w:t>vysokoškolské ústavy</w:t>
      </w:r>
      <w:r w:rsidRPr="00456557">
        <w:t>, pracoviště, účelová zařízení a hospodářsko-správní středisko.“</w:t>
      </w:r>
    </w:p>
    <w:p w14:paraId="21F0C102" w14:textId="09A5AC5E" w:rsidR="00E1550F" w:rsidRPr="00456557" w:rsidRDefault="001B54A4" w:rsidP="00A5285F">
      <w:pPr>
        <w:numPr>
          <w:ilvl w:val="0"/>
          <w:numId w:val="25"/>
        </w:numPr>
        <w:spacing w:after="0" w:line="360" w:lineRule="auto"/>
        <w:ind w:left="284" w:firstLine="0"/>
        <w:jc w:val="both"/>
      </w:pPr>
      <w:r w:rsidRPr="00456557">
        <w:t xml:space="preserve">V čl. 36 se za odstavec 2 vkládá </w:t>
      </w:r>
      <w:r w:rsidR="00E50233">
        <w:t xml:space="preserve">nový </w:t>
      </w:r>
      <w:r w:rsidRPr="00456557">
        <w:t>odstavec 3, který zní:</w:t>
      </w:r>
    </w:p>
    <w:p w14:paraId="2C293987" w14:textId="77777777" w:rsidR="00E1550F" w:rsidRPr="00456557" w:rsidRDefault="001B54A4" w:rsidP="00A5285F">
      <w:pPr>
        <w:spacing w:line="360" w:lineRule="auto"/>
        <w:ind w:left="709"/>
        <w:jc w:val="both"/>
      </w:pPr>
      <w:r w:rsidRPr="00456557">
        <w:t xml:space="preserve">„3) </w:t>
      </w:r>
      <w:r w:rsidRPr="00351E4C">
        <w:rPr>
          <w:b/>
          <w:bCs/>
        </w:rPr>
        <w:t>Vysokoškolským ústavem</w:t>
      </w:r>
      <w:r w:rsidRPr="00CF776F">
        <w:rPr>
          <w:b/>
        </w:rPr>
        <w:t xml:space="preserve"> </w:t>
      </w:r>
      <w:r w:rsidRPr="00351E4C">
        <w:rPr>
          <w:b/>
          <w:bCs/>
        </w:rPr>
        <w:t>UP je</w:t>
      </w:r>
      <w:r w:rsidRPr="00CF776F">
        <w:rPr>
          <w:b/>
        </w:rPr>
        <w:t xml:space="preserve"> </w:t>
      </w:r>
      <w:r w:rsidRPr="00351E4C">
        <w:rPr>
          <w:b/>
          <w:bCs/>
        </w:rPr>
        <w:t xml:space="preserve">Český institut výzkumu a pokročilých technologií, anglický ekvivalent </w:t>
      </w:r>
      <w:r w:rsidRPr="00351E4C">
        <w:rPr>
          <w:b/>
          <w:bCs/>
          <w:i/>
          <w:iCs/>
        </w:rPr>
        <w:t xml:space="preserve">Czech Advanced Technology and Research Institute </w:t>
      </w:r>
      <w:r w:rsidRPr="00351E4C">
        <w:rPr>
          <w:b/>
          <w:bCs/>
        </w:rPr>
        <w:t>(CATRIN).</w:t>
      </w:r>
      <w:r w:rsidRPr="00456557">
        <w:t>“</w:t>
      </w:r>
    </w:p>
    <w:p w14:paraId="4490B4AD" w14:textId="77777777" w:rsidR="00E1550F" w:rsidRPr="00456557" w:rsidRDefault="001B54A4" w:rsidP="00A5285F">
      <w:pPr>
        <w:spacing w:line="360" w:lineRule="auto"/>
        <w:ind w:left="284"/>
        <w:jc w:val="both"/>
      </w:pPr>
      <w:r w:rsidRPr="00456557">
        <w:t xml:space="preserve">       Dosavadní odstavce 3 až 9 se označují jako odstavce 4 až 10.</w:t>
      </w:r>
    </w:p>
    <w:p w14:paraId="0B2EAE2E" w14:textId="1C90F8BC" w:rsidR="00E75632" w:rsidRDefault="00E75632" w:rsidP="0012354D">
      <w:pPr>
        <w:numPr>
          <w:ilvl w:val="0"/>
          <w:numId w:val="25"/>
        </w:numPr>
        <w:spacing w:after="0" w:line="360" w:lineRule="auto"/>
        <w:ind w:left="709" w:hanging="425"/>
        <w:jc w:val="both"/>
      </w:pPr>
      <w:r>
        <w:t xml:space="preserve">V čl. 36 </w:t>
      </w:r>
      <w:r w:rsidR="0012354D">
        <w:t>se v novém odstavci</w:t>
      </w:r>
      <w:r>
        <w:t xml:space="preserve"> </w:t>
      </w:r>
      <w:r w:rsidR="0012354D">
        <w:t>8 mění odkazy na odstavec 3 a odstavec 4 na odkazy na odstavec 4 a odstavec 5 a nový odstavec 8 tedy zní</w:t>
      </w:r>
      <w:r>
        <w:t>:</w:t>
      </w:r>
    </w:p>
    <w:p w14:paraId="09DAC716" w14:textId="3BF1D70C" w:rsidR="00E75632" w:rsidRDefault="00E75632" w:rsidP="00E75632">
      <w:pPr>
        <w:spacing w:after="0" w:line="360" w:lineRule="auto"/>
        <w:ind w:left="720"/>
        <w:jc w:val="both"/>
      </w:pPr>
      <w:r>
        <w:t xml:space="preserve">„8) Společný název pro pracoviště a účelová zařízení podle odstavců </w:t>
      </w:r>
      <w:r w:rsidRPr="008B2658">
        <w:rPr>
          <w:b/>
          <w:highlight w:val="yellow"/>
        </w:rPr>
        <w:t>4 a 5</w:t>
      </w:r>
      <w:r>
        <w:t xml:space="preserve"> je „univerzitní zařízení UP.“</w:t>
      </w:r>
    </w:p>
    <w:p w14:paraId="2AF165CA" w14:textId="77777777" w:rsidR="00E75632" w:rsidRDefault="00E75632" w:rsidP="00E75632">
      <w:pPr>
        <w:spacing w:after="0" w:line="360" w:lineRule="auto"/>
        <w:ind w:left="284"/>
        <w:jc w:val="both"/>
      </w:pPr>
    </w:p>
    <w:p w14:paraId="7E70395E" w14:textId="59C0BB32" w:rsidR="00E1550F" w:rsidRPr="00456557" w:rsidRDefault="00E50233" w:rsidP="00A5285F">
      <w:pPr>
        <w:numPr>
          <w:ilvl w:val="0"/>
          <w:numId w:val="25"/>
        </w:numPr>
        <w:spacing w:after="0" w:line="360" w:lineRule="auto"/>
        <w:ind w:left="284" w:firstLine="0"/>
        <w:jc w:val="both"/>
      </w:pPr>
      <w:r>
        <w:t xml:space="preserve">Nadpis článku </w:t>
      </w:r>
      <w:r w:rsidR="001B54A4" w:rsidRPr="00456557">
        <w:t xml:space="preserve">37 </w:t>
      </w:r>
      <w:r>
        <w:t>zní</w:t>
      </w:r>
      <w:r w:rsidR="001B54A4" w:rsidRPr="00456557">
        <w:t>:</w:t>
      </w:r>
    </w:p>
    <w:p w14:paraId="3255DA43" w14:textId="1590D3B9" w:rsidR="00E1550F" w:rsidRPr="00456557" w:rsidRDefault="001B54A4" w:rsidP="00A5285F">
      <w:pPr>
        <w:spacing w:line="360" w:lineRule="auto"/>
        <w:jc w:val="both"/>
      </w:pPr>
      <w:r w:rsidRPr="00456557">
        <w:t xml:space="preserve">          „Postavení a působnost fakult  </w:t>
      </w:r>
      <w:r w:rsidRPr="00351E4C">
        <w:rPr>
          <w:b/>
          <w:bCs/>
        </w:rPr>
        <w:t>a</w:t>
      </w:r>
      <w:r w:rsidRPr="00CF776F">
        <w:rPr>
          <w:b/>
        </w:rPr>
        <w:t xml:space="preserve"> </w:t>
      </w:r>
      <w:r w:rsidRPr="00351E4C">
        <w:rPr>
          <w:b/>
          <w:bCs/>
        </w:rPr>
        <w:t>vysokoškolských ústavů UP</w:t>
      </w:r>
      <w:r w:rsidRPr="00CF776F">
        <w:rPr>
          <w:b/>
        </w:rPr>
        <w:t>.</w:t>
      </w:r>
      <w:r w:rsidRPr="00456557">
        <w:t>“</w:t>
      </w:r>
    </w:p>
    <w:p w14:paraId="22A313C9" w14:textId="31648F38" w:rsidR="00E1550F" w:rsidRPr="00456557" w:rsidRDefault="001B54A4" w:rsidP="00A5285F">
      <w:pPr>
        <w:numPr>
          <w:ilvl w:val="0"/>
          <w:numId w:val="25"/>
        </w:numPr>
        <w:spacing w:after="0" w:line="360" w:lineRule="auto"/>
        <w:ind w:left="284" w:firstLine="0"/>
        <w:jc w:val="both"/>
      </w:pPr>
      <w:r w:rsidRPr="00456557">
        <w:lastRenderedPageBreak/>
        <w:t xml:space="preserve">V čl. 37 se za stávající odstavec 2 vkládají </w:t>
      </w:r>
      <w:r w:rsidR="00E50233">
        <w:t xml:space="preserve">nové </w:t>
      </w:r>
      <w:r w:rsidRPr="00456557">
        <w:t>odstavce 3 a 4, které znějí:</w:t>
      </w:r>
    </w:p>
    <w:p w14:paraId="653AB885" w14:textId="208A370A" w:rsidR="00E1550F" w:rsidRPr="00351E4C" w:rsidRDefault="001B54A4" w:rsidP="001F022A">
      <w:pPr>
        <w:spacing w:line="360" w:lineRule="auto"/>
        <w:ind w:left="709"/>
        <w:jc w:val="both"/>
        <w:rPr>
          <w:b/>
          <w:bCs/>
        </w:rPr>
      </w:pPr>
      <w:r w:rsidRPr="00351E4C">
        <w:rPr>
          <w:b/>
          <w:bCs/>
        </w:rPr>
        <w:t xml:space="preserve">„3) </w:t>
      </w:r>
      <w:r w:rsidR="008428D5" w:rsidRPr="00351E4C">
        <w:rPr>
          <w:b/>
          <w:bCs/>
        </w:rPr>
        <w:t>Postavení a působnost vysokoškolsk</w:t>
      </w:r>
      <w:r w:rsidR="004246C4" w:rsidRPr="00351E4C">
        <w:rPr>
          <w:b/>
          <w:bCs/>
        </w:rPr>
        <w:t>ých ústavů</w:t>
      </w:r>
      <w:r w:rsidR="008428D5" w:rsidRPr="00351E4C">
        <w:rPr>
          <w:b/>
          <w:bCs/>
        </w:rPr>
        <w:t xml:space="preserve"> UP jsou upraveny v </w:t>
      </w:r>
      <w:r w:rsidRPr="00351E4C">
        <w:rPr>
          <w:b/>
          <w:bCs/>
        </w:rPr>
        <w:t>§ 34 zákona</w:t>
      </w:r>
      <w:r w:rsidR="00887CF0">
        <w:rPr>
          <w:b/>
          <w:bCs/>
        </w:rPr>
        <w:t>, v tomto Statutu</w:t>
      </w:r>
      <w:r w:rsidRPr="00351E4C">
        <w:rPr>
          <w:b/>
        </w:rPr>
        <w:t xml:space="preserve"> a ve </w:t>
      </w:r>
      <w:r w:rsidR="00490878" w:rsidRPr="00351E4C">
        <w:rPr>
          <w:b/>
        </w:rPr>
        <w:t>s</w:t>
      </w:r>
      <w:r w:rsidRPr="00351E4C">
        <w:rPr>
          <w:b/>
        </w:rPr>
        <w:t>tatutu vysokoškolského ústavu</w:t>
      </w:r>
      <w:sdt>
        <w:sdtPr>
          <w:rPr>
            <w:b/>
          </w:rPr>
          <w:tag w:val="goog_rdk_46"/>
          <w:id w:val="1944346368"/>
        </w:sdtPr>
        <w:sdtEndPr/>
        <w:sdtContent>
          <w:r w:rsidR="00E50233">
            <w:rPr>
              <w:b/>
            </w:rPr>
            <w:t xml:space="preserve"> UP</w:t>
          </w:r>
          <w:r w:rsidR="008428D5" w:rsidRPr="00CF776F">
            <w:rPr>
              <w:b/>
            </w:rPr>
            <w:t>.</w:t>
          </w:r>
        </w:sdtContent>
      </w:sdt>
    </w:p>
    <w:p w14:paraId="18C5B07E" w14:textId="2E79D9D0" w:rsidR="00E1550F" w:rsidRPr="00351E4C" w:rsidRDefault="001B54A4" w:rsidP="001F022A">
      <w:pPr>
        <w:spacing w:line="360" w:lineRule="auto"/>
        <w:ind w:left="851" w:hanging="142"/>
        <w:jc w:val="both"/>
        <w:rPr>
          <w:b/>
          <w:bCs/>
        </w:rPr>
      </w:pPr>
      <w:r w:rsidRPr="00351E4C">
        <w:rPr>
          <w:b/>
          <w:bCs/>
        </w:rPr>
        <w:t xml:space="preserve">4) Ředitel vysokoškolského ústavu UP </w:t>
      </w:r>
      <w:r w:rsidR="00B14D45">
        <w:rPr>
          <w:b/>
          <w:bCs/>
        </w:rPr>
        <w:t xml:space="preserve">má právo rozhodovat a právně jednat za UP </w:t>
      </w:r>
      <w:r w:rsidRPr="00351E4C">
        <w:rPr>
          <w:b/>
          <w:bCs/>
        </w:rPr>
        <w:t>v těchto věcech týkajících se vysokoškolského ústavu UP:</w:t>
      </w:r>
    </w:p>
    <w:p w14:paraId="73109402" w14:textId="77777777" w:rsidR="00E1550F" w:rsidRPr="00351E4C" w:rsidRDefault="001B54A4" w:rsidP="001F022A">
      <w:pPr>
        <w:numPr>
          <w:ilvl w:val="0"/>
          <w:numId w:val="23"/>
        </w:numPr>
        <w:spacing w:after="0" w:line="360" w:lineRule="auto"/>
        <w:ind w:hanging="360"/>
        <w:jc w:val="both"/>
        <w:rPr>
          <w:b/>
          <w:bCs/>
        </w:rPr>
      </w:pPr>
      <w:r w:rsidRPr="00351E4C">
        <w:rPr>
          <w:b/>
          <w:bCs/>
        </w:rPr>
        <w:t>nakládání s finančními prostředky přidělenými vysokoškolskému ústavu,</w:t>
      </w:r>
    </w:p>
    <w:p w14:paraId="5E0B0071" w14:textId="29CFD2BD" w:rsidR="00E1550F" w:rsidRPr="00456557" w:rsidRDefault="001B54A4" w:rsidP="001F022A">
      <w:pPr>
        <w:numPr>
          <w:ilvl w:val="0"/>
          <w:numId w:val="23"/>
        </w:numPr>
        <w:spacing w:after="0" w:line="360" w:lineRule="auto"/>
        <w:ind w:hanging="360"/>
        <w:jc w:val="both"/>
        <w:rPr>
          <w:bCs/>
        </w:rPr>
      </w:pPr>
      <w:r w:rsidRPr="00351E4C">
        <w:rPr>
          <w:b/>
          <w:bCs/>
        </w:rPr>
        <w:t>pracovněprávní vztah</w:t>
      </w:r>
      <w:r w:rsidR="00ED747A" w:rsidRPr="00351E4C">
        <w:rPr>
          <w:b/>
          <w:bCs/>
        </w:rPr>
        <w:t>y</w:t>
      </w:r>
      <w:r w:rsidRPr="00351E4C">
        <w:rPr>
          <w:b/>
          <w:bCs/>
        </w:rPr>
        <w:t>,</w:t>
      </w:r>
      <w:r w:rsidR="001F022A" w:rsidRPr="00456557">
        <w:rPr>
          <w:bCs/>
        </w:rPr>
        <w:t xml:space="preserve"> přičemž </w:t>
      </w:r>
      <w:r w:rsidR="00ED747A" w:rsidRPr="00456557">
        <w:rPr>
          <w:bCs/>
        </w:rPr>
        <w:t>tyto záležitosti ředitel</w:t>
      </w:r>
      <w:r w:rsidR="004E2C20">
        <w:rPr>
          <w:bCs/>
        </w:rPr>
        <w:t xml:space="preserve"> vysokoškolského ústavu UP</w:t>
      </w:r>
      <w:r w:rsidR="00ED747A" w:rsidRPr="00456557">
        <w:rPr>
          <w:bCs/>
        </w:rPr>
        <w:t xml:space="preserve"> předem projedná s rektorem UP; rektor a ředitel se mohou dohodnout na omezení rozsahu takto projednávaných záležitostí,</w:t>
      </w:r>
    </w:p>
    <w:p w14:paraId="671CE8A8" w14:textId="19AA706A" w:rsidR="00E1550F" w:rsidRPr="004E2C20" w:rsidRDefault="001B54A4" w:rsidP="001F022A">
      <w:pPr>
        <w:numPr>
          <w:ilvl w:val="0"/>
          <w:numId w:val="23"/>
        </w:numPr>
        <w:spacing w:after="0" w:line="360" w:lineRule="auto"/>
        <w:ind w:hanging="360"/>
        <w:jc w:val="both"/>
        <w:rPr>
          <w:b/>
          <w:bCs/>
        </w:rPr>
      </w:pPr>
      <w:r w:rsidRPr="004E2C20">
        <w:rPr>
          <w:b/>
          <w:bCs/>
        </w:rPr>
        <w:t>zahraniční styk</w:t>
      </w:r>
      <w:r w:rsidR="00ED747A" w:rsidRPr="004E2C20">
        <w:rPr>
          <w:b/>
          <w:bCs/>
        </w:rPr>
        <w:t>y</w:t>
      </w:r>
      <w:r w:rsidRPr="004E2C20">
        <w:rPr>
          <w:b/>
          <w:bCs/>
        </w:rPr>
        <w:t xml:space="preserve"> a aktivit</w:t>
      </w:r>
      <w:r w:rsidR="00ED747A" w:rsidRPr="004E2C20">
        <w:rPr>
          <w:b/>
          <w:bCs/>
        </w:rPr>
        <w:t>y</w:t>
      </w:r>
      <w:r w:rsidRPr="004E2C20">
        <w:rPr>
          <w:b/>
          <w:bCs/>
        </w:rPr>
        <w:t>,</w:t>
      </w:r>
    </w:p>
    <w:p w14:paraId="5B166DAA" w14:textId="18165C21" w:rsidR="00E1550F" w:rsidRPr="004E2C20" w:rsidRDefault="001B54A4" w:rsidP="001F022A">
      <w:pPr>
        <w:numPr>
          <w:ilvl w:val="0"/>
          <w:numId w:val="23"/>
        </w:numPr>
        <w:spacing w:after="0" w:line="360" w:lineRule="auto"/>
        <w:ind w:hanging="360"/>
        <w:jc w:val="both"/>
        <w:rPr>
          <w:b/>
        </w:rPr>
      </w:pPr>
      <w:r w:rsidRPr="004E2C20">
        <w:rPr>
          <w:b/>
          <w:bCs/>
        </w:rPr>
        <w:t>doplňkov</w:t>
      </w:r>
      <w:r w:rsidR="00B50679" w:rsidRPr="004E2C20">
        <w:rPr>
          <w:b/>
          <w:bCs/>
        </w:rPr>
        <w:t>á</w:t>
      </w:r>
      <w:r w:rsidRPr="004E2C20">
        <w:rPr>
          <w:b/>
          <w:bCs/>
        </w:rPr>
        <w:t xml:space="preserve"> činnost a nakládání s prostředky získanými z této činnosti,</w:t>
      </w:r>
    </w:p>
    <w:p w14:paraId="0679FD89" w14:textId="38CB3FF4" w:rsidR="00E1550F" w:rsidRPr="004E2C20" w:rsidRDefault="001B54A4" w:rsidP="001F022A">
      <w:pPr>
        <w:numPr>
          <w:ilvl w:val="0"/>
          <w:numId w:val="23"/>
        </w:numPr>
        <w:spacing w:after="0" w:line="360" w:lineRule="auto"/>
        <w:ind w:hanging="360"/>
        <w:jc w:val="both"/>
        <w:rPr>
          <w:b/>
          <w:bCs/>
        </w:rPr>
      </w:pPr>
      <w:r w:rsidRPr="004E2C20">
        <w:rPr>
          <w:b/>
          <w:bCs/>
        </w:rPr>
        <w:t>plnění povinností na úseku požární ochrany ve vztahu k majetku, který je vysokoškolský ústav oprávněn užívat,</w:t>
      </w:r>
    </w:p>
    <w:p w14:paraId="11001E08" w14:textId="4EF4F883" w:rsidR="00E1550F" w:rsidRPr="004E2C20" w:rsidRDefault="001B54A4" w:rsidP="001F022A">
      <w:pPr>
        <w:numPr>
          <w:ilvl w:val="0"/>
          <w:numId w:val="23"/>
        </w:numPr>
        <w:spacing w:after="0" w:line="360" w:lineRule="auto"/>
        <w:ind w:hanging="360"/>
        <w:jc w:val="both"/>
        <w:rPr>
          <w:b/>
          <w:bCs/>
        </w:rPr>
      </w:pPr>
      <w:r w:rsidRPr="004E2C20">
        <w:rPr>
          <w:b/>
          <w:bCs/>
        </w:rPr>
        <w:t>plnění povinností</w:t>
      </w:r>
      <w:r w:rsidR="00E41E44" w:rsidRPr="004E2C20">
        <w:rPr>
          <w:b/>
          <w:bCs/>
        </w:rPr>
        <w:t xml:space="preserve"> na úseku bezpečnosti a </w:t>
      </w:r>
      <w:r w:rsidRPr="004E2C20">
        <w:rPr>
          <w:b/>
          <w:bCs/>
        </w:rPr>
        <w:t>ochrany zdraví při práci,</w:t>
      </w:r>
    </w:p>
    <w:p w14:paraId="4C8CC14B" w14:textId="26EEA26B" w:rsidR="00E1550F" w:rsidRPr="004E2C20" w:rsidRDefault="001B54A4" w:rsidP="001F022A">
      <w:pPr>
        <w:numPr>
          <w:ilvl w:val="0"/>
          <w:numId w:val="23"/>
        </w:numPr>
        <w:spacing w:after="0" w:line="360" w:lineRule="auto"/>
        <w:ind w:hanging="360"/>
        <w:jc w:val="both"/>
        <w:rPr>
          <w:b/>
        </w:rPr>
      </w:pPr>
      <w:r w:rsidRPr="004E2C20">
        <w:rPr>
          <w:b/>
          <w:bCs/>
        </w:rPr>
        <w:t>spolupráce s vědecko-výzkumnými a vzdělávacími</w:t>
      </w:r>
      <w:r w:rsidRPr="004E2C20">
        <w:rPr>
          <w:b/>
        </w:rPr>
        <w:t xml:space="preserve"> </w:t>
      </w:r>
      <w:r w:rsidR="00ED747A" w:rsidRPr="004E2C20">
        <w:rPr>
          <w:b/>
          <w:bCs/>
        </w:rPr>
        <w:t>subjekty</w:t>
      </w:r>
      <w:r w:rsidRPr="004E2C20">
        <w:rPr>
          <w:b/>
        </w:rPr>
        <w:t>.“</w:t>
      </w:r>
    </w:p>
    <w:p w14:paraId="4EE0306A" w14:textId="77777777" w:rsidR="00E1550F" w:rsidRPr="00CF776F" w:rsidRDefault="00E1550F" w:rsidP="00A5285F">
      <w:pPr>
        <w:spacing w:line="360" w:lineRule="auto"/>
        <w:jc w:val="both"/>
      </w:pPr>
    </w:p>
    <w:p w14:paraId="09AE2801" w14:textId="77777777" w:rsidR="00E1550F" w:rsidRPr="00456557" w:rsidRDefault="001B54A4" w:rsidP="00A5285F">
      <w:pPr>
        <w:spacing w:line="360" w:lineRule="auto"/>
        <w:ind w:left="284"/>
        <w:jc w:val="both"/>
      </w:pPr>
      <w:r w:rsidRPr="00456557">
        <w:t xml:space="preserve">         Dosavadní odstavce 3 až 6 se označují jako odstavce 5 až 8.</w:t>
      </w:r>
    </w:p>
    <w:p w14:paraId="79416B80" w14:textId="15E31F6A" w:rsidR="00E1550F" w:rsidRPr="00456557" w:rsidRDefault="001B54A4" w:rsidP="00A5285F">
      <w:pPr>
        <w:numPr>
          <w:ilvl w:val="0"/>
          <w:numId w:val="25"/>
        </w:numPr>
        <w:spacing w:after="0" w:line="360" w:lineRule="auto"/>
        <w:ind w:left="284" w:firstLine="0"/>
        <w:jc w:val="both"/>
      </w:pPr>
      <w:r w:rsidRPr="00456557">
        <w:t>V čl. 37 odstavce 5</w:t>
      </w:r>
      <w:r w:rsidR="002405C8">
        <w:t>,</w:t>
      </w:r>
      <w:r w:rsidRPr="00456557">
        <w:t xml:space="preserve"> 6</w:t>
      </w:r>
      <w:r w:rsidR="002405C8">
        <w:t xml:space="preserve"> a 7</w:t>
      </w:r>
      <w:r w:rsidRPr="00456557">
        <w:t xml:space="preserve"> znějí:</w:t>
      </w:r>
    </w:p>
    <w:p w14:paraId="5DC61618" w14:textId="77777777" w:rsidR="00E1550F" w:rsidRPr="00456557" w:rsidRDefault="001B54A4" w:rsidP="00A5285F">
      <w:pPr>
        <w:spacing w:line="360" w:lineRule="auto"/>
        <w:ind w:left="709" w:hanging="283"/>
        <w:jc w:val="both"/>
      </w:pPr>
      <w:r w:rsidRPr="00456557">
        <w:t xml:space="preserve">    „5) Všechny smlouvy uzavřené </w:t>
      </w:r>
      <w:r w:rsidRPr="00351E4C">
        <w:rPr>
          <w:b/>
          <w:bCs/>
        </w:rPr>
        <w:t>za UP</w:t>
      </w:r>
      <w:r w:rsidRPr="00456557">
        <w:t xml:space="preserve"> děkanem fakulty UP </w:t>
      </w:r>
      <w:r w:rsidRPr="00351E4C">
        <w:rPr>
          <w:b/>
          <w:bCs/>
        </w:rPr>
        <w:t>nebo ředitelem vysokoškolského ústavu UP</w:t>
      </w:r>
      <w:r w:rsidRPr="00456557">
        <w:t xml:space="preserve"> musí být bez zbytečného odkladu v jednom originále předloženy k uložení na RUP; s výjimkou smluv uvedených ve směrnici rektora</w:t>
      </w:r>
      <w:r w:rsidRPr="00456557">
        <w:rPr>
          <w:vertAlign w:val="superscript"/>
        </w:rPr>
        <w:t>7</w:t>
      </w:r>
      <w:r w:rsidRPr="00456557">
        <w:t>.</w:t>
      </w:r>
    </w:p>
    <w:p w14:paraId="134A75A8" w14:textId="77777777" w:rsidR="00E1550F" w:rsidRPr="00456557" w:rsidRDefault="001B54A4" w:rsidP="00A5285F">
      <w:pPr>
        <w:spacing w:before="240" w:line="360" w:lineRule="auto"/>
        <w:ind w:left="709" w:hanging="142"/>
        <w:jc w:val="both"/>
      </w:pPr>
      <w:r w:rsidRPr="00456557">
        <w:t xml:space="preserve">  6) Každá fakulta UP </w:t>
      </w:r>
      <w:r w:rsidRPr="00351E4C">
        <w:rPr>
          <w:b/>
          <w:bCs/>
        </w:rPr>
        <w:t>a každý vysokoškolský ústav UP</w:t>
      </w:r>
      <w:r w:rsidRPr="00456557">
        <w:t xml:space="preserve"> má právo užívat majetek UP v souladu s čl. 41.“</w:t>
      </w:r>
    </w:p>
    <w:p w14:paraId="00C5A0B8" w14:textId="5DBCE0CB" w:rsidR="00E1550F" w:rsidRDefault="001B54A4" w:rsidP="002405C8">
      <w:pPr>
        <w:pBdr>
          <w:top w:val="nil"/>
          <w:left w:val="nil"/>
          <w:bottom w:val="nil"/>
          <w:right w:val="nil"/>
          <w:between w:val="nil"/>
        </w:pBdr>
        <w:spacing w:after="0" w:line="360" w:lineRule="auto"/>
        <w:ind w:left="709"/>
        <w:jc w:val="both"/>
      </w:pPr>
      <w:r w:rsidRPr="00456557">
        <w:t>„</w:t>
      </w:r>
      <w:r w:rsidR="00E50233">
        <w:t xml:space="preserve">7) </w:t>
      </w:r>
      <w:r w:rsidRPr="00351E4C">
        <w:rPr>
          <w:b/>
          <w:bCs/>
        </w:rPr>
        <w:t xml:space="preserve">Pokud dojde mezi </w:t>
      </w:r>
      <w:r w:rsidR="00F00EE4" w:rsidRPr="00351E4C">
        <w:rPr>
          <w:b/>
          <w:bCs/>
        </w:rPr>
        <w:t>orgány několika součástí UP, kterými mohou být děkani fakult</w:t>
      </w:r>
      <w:r w:rsidR="00D51BB4" w:rsidRPr="00351E4C">
        <w:rPr>
          <w:b/>
          <w:bCs/>
        </w:rPr>
        <w:t xml:space="preserve"> UP</w:t>
      </w:r>
      <w:r w:rsidR="00F00EE4" w:rsidRPr="00351E4C">
        <w:rPr>
          <w:b/>
          <w:bCs/>
        </w:rPr>
        <w:t xml:space="preserve"> a ředitelé vysokoškolských ústavů UP, ke sporu </w:t>
      </w:r>
      <w:r w:rsidRPr="00351E4C">
        <w:rPr>
          <w:b/>
          <w:bCs/>
        </w:rPr>
        <w:t>ve věc</w:t>
      </w:r>
      <w:r w:rsidR="00490878" w:rsidRPr="00351E4C">
        <w:rPr>
          <w:b/>
          <w:bCs/>
        </w:rPr>
        <w:t>i</w:t>
      </w:r>
      <w:r w:rsidRPr="00351E4C">
        <w:rPr>
          <w:b/>
          <w:bCs/>
        </w:rPr>
        <w:t xml:space="preserve"> práv orgánů </w:t>
      </w:r>
      <w:r w:rsidR="00567C66" w:rsidRPr="00351E4C">
        <w:rPr>
          <w:b/>
          <w:bCs/>
        </w:rPr>
        <w:t xml:space="preserve">těchto </w:t>
      </w:r>
      <w:r w:rsidR="00F00EE4" w:rsidRPr="00351E4C">
        <w:rPr>
          <w:b/>
          <w:bCs/>
        </w:rPr>
        <w:t>součástí UP</w:t>
      </w:r>
      <w:r w:rsidRPr="00351E4C">
        <w:rPr>
          <w:b/>
          <w:bCs/>
        </w:rPr>
        <w:t>, rozhoduje</w:t>
      </w:r>
      <w:r w:rsidR="004A4056">
        <w:rPr>
          <w:b/>
          <w:bCs/>
        </w:rPr>
        <w:t xml:space="preserve"> o tom, který orgán je </w:t>
      </w:r>
      <w:r w:rsidR="00DD6E21">
        <w:rPr>
          <w:b/>
          <w:bCs/>
        </w:rPr>
        <w:t xml:space="preserve">věcně </w:t>
      </w:r>
      <w:r w:rsidR="004A4056">
        <w:rPr>
          <w:b/>
          <w:bCs/>
        </w:rPr>
        <w:t>příslušný,</w:t>
      </w:r>
      <w:r w:rsidRPr="00351E4C">
        <w:rPr>
          <w:b/>
          <w:bCs/>
        </w:rPr>
        <w:t xml:space="preserve"> rektor UP</w:t>
      </w:r>
      <w:r w:rsidRPr="00456557">
        <w:t>.“</w:t>
      </w:r>
    </w:p>
    <w:p w14:paraId="3208C08F" w14:textId="77777777" w:rsidR="002405C8" w:rsidRPr="00456557" w:rsidRDefault="002405C8" w:rsidP="002405C8">
      <w:pPr>
        <w:pBdr>
          <w:top w:val="nil"/>
          <w:left w:val="nil"/>
          <w:bottom w:val="nil"/>
          <w:right w:val="nil"/>
          <w:between w:val="nil"/>
        </w:pBdr>
        <w:spacing w:after="0" w:line="360" w:lineRule="auto"/>
        <w:ind w:left="709"/>
        <w:jc w:val="both"/>
      </w:pPr>
    </w:p>
    <w:p w14:paraId="38B3742F" w14:textId="14D53425" w:rsidR="00E1550F" w:rsidRPr="00456557" w:rsidRDefault="001B54A4" w:rsidP="00A5285F">
      <w:pPr>
        <w:numPr>
          <w:ilvl w:val="0"/>
          <w:numId w:val="25"/>
        </w:numPr>
        <w:spacing w:after="0" w:line="360" w:lineRule="auto"/>
        <w:ind w:left="284" w:firstLine="0"/>
        <w:jc w:val="both"/>
      </w:pPr>
      <w:r w:rsidRPr="00456557">
        <w:t>V čl. 39 odst</w:t>
      </w:r>
      <w:r w:rsidR="00E50233">
        <w:t>.</w:t>
      </w:r>
      <w:r w:rsidRPr="00456557">
        <w:t xml:space="preserve"> 2 zní:</w:t>
      </w:r>
    </w:p>
    <w:p w14:paraId="577CF189" w14:textId="6BA94195" w:rsidR="00E1550F" w:rsidRPr="006B3047" w:rsidRDefault="001B54A4" w:rsidP="00ED747A">
      <w:pPr>
        <w:spacing w:line="360" w:lineRule="auto"/>
        <w:ind w:left="709"/>
        <w:jc w:val="both"/>
        <w:rPr>
          <w:b/>
        </w:rPr>
      </w:pPr>
      <w:r w:rsidRPr="00456557">
        <w:t xml:space="preserve">„2) Podrobnější pravidla k zajištění pořádku při užívání prostor </w:t>
      </w:r>
      <w:r w:rsidR="005F769E" w:rsidRPr="006B3047">
        <w:rPr>
          <w:b/>
        </w:rPr>
        <w:t>svěřených do užívání některé z</w:t>
      </w:r>
      <w:r w:rsidR="0032522B" w:rsidRPr="006B3047">
        <w:rPr>
          <w:b/>
        </w:rPr>
        <w:t>e součástí UP</w:t>
      </w:r>
      <w:r w:rsidR="005F769E" w:rsidRPr="006B3047">
        <w:rPr>
          <w:b/>
        </w:rPr>
        <w:t xml:space="preserve"> je oprávněn stanovit děkan</w:t>
      </w:r>
      <w:r w:rsidR="0032522B" w:rsidRPr="006B3047">
        <w:rPr>
          <w:b/>
        </w:rPr>
        <w:t>,</w:t>
      </w:r>
      <w:r w:rsidR="0007716A">
        <w:rPr>
          <w:b/>
        </w:rPr>
        <w:t xml:space="preserve"> </w:t>
      </w:r>
      <w:r w:rsidR="0032522B" w:rsidRPr="006B3047">
        <w:rPr>
          <w:b/>
        </w:rPr>
        <w:t>či</w:t>
      </w:r>
      <w:r w:rsidR="005F769E" w:rsidRPr="006B3047">
        <w:rPr>
          <w:b/>
        </w:rPr>
        <w:t xml:space="preserve"> </w:t>
      </w:r>
      <w:r w:rsidR="0032385E" w:rsidRPr="006B3047">
        <w:rPr>
          <w:b/>
        </w:rPr>
        <w:t>ředitel</w:t>
      </w:r>
      <w:r w:rsidR="0032522B" w:rsidRPr="006B3047">
        <w:rPr>
          <w:b/>
        </w:rPr>
        <w:t xml:space="preserve"> příslušné součásti UP, v případě RUP rektor UP</w:t>
      </w:r>
      <w:r w:rsidR="005F769E" w:rsidRPr="006B3047">
        <w:rPr>
          <w:b/>
        </w:rPr>
        <w:t xml:space="preserve">. Jde-li o prostory svěřené </w:t>
      </w:r>
      <w:r w:rsidR="005F769E" w:rsidRPr="006B3047">
        <w:rPr>
          <w:b/>
        </w:rPr>
        <w:lastRenderedPageBreak/>
        <w:t xml:space="preserve">do užívání více součástem UP uvedeným v předchozí větě, </w:t>
      </w:r>
      <w:r w:rsidR="00E46465" w:rsidRPr="006B3047">
        <w:rPr>
          <w:b/>
        </w:rPr>
        <w:t xml:space="preserve">jsou oprávněni </w:t>
      </w:r>
      <w:r w:rsidR="005F769E" w:rsidRPr="006B3047">
        <w:rPr>
          <w:b/>
        </w:rPr>
        <w:t>stanovit tato pravidla společně děkani</w:t>
      </w:r>
      <w:r w:rsidR="00E50233">
        <w:rPr>
          <w:b/>
        </w:rPr>
        <w:t xml:space="preserve"> fakult UP</w:t>
      </w:r>
      <w:r w:rsidR="0032522B" w:rsidRPr="006B3047">
        <w:rPr>
          <w:b/>
        </w:rPr>
        <w:t>,</w:t>
      </w:r>
      <w:r w:rsidR="005F769E" w:rsidRPr="006B3047">
        <w:rPr>
          <w:b/>
        </w:rPr>
        <w:t xml:space="preserve">  ředitelé příslušných </w:t>
      </w:r>
      <w:r w:rsidR="0032522B" w:rsidRPr="006B3047">
        <w:rPr>
          <w:b/>
        </w:rPr>
        <w:t>součástí</w:t>
      </w:r>
      <w:r w:rsidR="00E46465" w:rsidRPr="006B3047">
        <w:rPr>
          <w:b/>
        </w:rPr>
        <w:t xml:space="preserve"> UP</w:t>
      </w:r>
      <w:r w:rsidR="00ED0D6B" w:rsidRPr="006B3047">
        <w:rPr>
          <w:b/>
        </w:rPr>
        <w:t xml:space="preserve"> a</w:t>
      </w:r>
      <w:r w:rsidR="000A05D5" w:rsidRPr="006B3047">
        <w:rPr>
          <w:b/>
        </w:rPr>
        <w:t xml:space="preserve"> </w:t>
      </w:r>
      <w:r w:rsidR="0032522B" w:rsidRPr="006B3047">
        <w:rPr>
          <w:b/>
        </w:rPr>
        <w:t>rektor UP</w:t>
      </w:r>
      <w:r w:rsidR="00F20B18" w:rsidRPr="006B3047">
        <w:rPr>
          <w:b/>
        </w:rPr>
        <w:t xml:space="preserve">, a to v návaznosti na to, kterým součástem UP </w:t>
      </w:r>
      <w:r w:rsidR="008E579D" w:rsidRPr="00A11689">
        <w:rPr>
          <w:b/>
        </w:rPr>
        <w:t>byly prostory svěřeny</w:t>
      </w:r>
      <w:r w:rsidR="00F20B18" w:rsidRPr="006B3047">
        <w:rPr>
          <w:b/>
        </w:rPr>
        <w:t xml:space="preserve"> do společného užívání.</w:t>
      </w:r>
      <w:r w:rsidR="00E50233">
        <w:rPr>
          <w:b/>
        </w:rPr>
        <w:t>“</w:t>
      </w:r>
      <w:r w:rsidR="00E46465" w:rsidRPr="006B3047">
        <w:rPr>
          <w:b/>
        </w:rPr>
        <w:t xml:space="preserve"> </w:t>
      </w:r>
    </w:p>
    <w:p w14:paraId="6F4AFE7E" w14:textId="290DAFD4" w:rsidR="00E1550F" w:rsidRPr="00456557" w:rsidRDefault="001B54A4" w:rsidP="00A5285F">
      <w:pPr>
        <w:numPr>
          <w:ilvl w:val="0"/>
          <w:numId w:val="25"/>
        </w:numPr>
        <w:spacing w:after="0" w:line="360" w:lineRule="auto"/>
        <w:ind w:left="284" w:firstLine="0"/>
        <w:jc w:val="both"/>
      </w:pPr>
      <w:r w:rsidRPr="00456557">
        <w:t xml:space="preserve"> V čl. 40 odst</w:t>
      </w:r>
      <w:r w:rsidR="00E50233">
        <w:t>.</w:t>
      </w:r>
      <w:r w:rsidRPr="00456557">
        <w:t xml:space="preserve"> 5 zní:</w:t>
      </w:r>
    </w:p>
    <w:p w14:paraId="2B120CEE" w14:textId="1C0BAE8E" w:rsidR="00E1550F" w:rsidRPr="00456557" w:rsidRDefault="001B54A4" w:rsidP="00A5285F">
      <w:pPr>
        <w:spacing w:line="360" w:lineRule="auto"/>
        <w:ind w:left="709"/>
        <w:jc w:val="both"/>
      </w:pPr>
      <w:r w:rsidRPr="00456557">
        <w:t>„5) Při rozdělování příjmů se přihlíží zejména k d</w:t>
      </w:r>
      <w:r w:rsidR="005435C8" w:rsidRPr="00456557">
        <w:t>osaženým výsledkům vzdělávací a </w:t>
      </w:r>
      <w:r w:rsidRPr="00456557">
        <w:t>tvůrčí činnosti, ke strategickému záměru vz</w:t>
      </w:r>
      <w:r w:rsidR="005435C8" w:rsidRPr="00456557">
        <w:t>dělávací a tvůrčí činnosti UP a </w:t>
      </w:r>
      <w:r w:rsidRPr="00456557">
        <w:t xml:space="preserve">každoročnímu plánu jeho realizace (dále jen „strategický záměr“) a strategickým záměrům fakult UP </w:t>
      </w:r>
      <w:r w:rsidRPr="00351E4C">
        <w:rPr>
          <w:b/>
          <w:bCs/>
        </w:rPr>
        <w:t>a vysokoškolských ústavů UP</w:t>
      </w:r>
      <w:r w:rsidRPr="00456557">
        <w:t>, k typu a finanční náročnosti akreditovaných studijních programů a programu celoživotního</w:t>
      </w:r>
      <w:r w:rsidR="001500C8" w:rsidRPr="00456557">
        <w:t xml:space="preserve"> </w:t>
      </w:r>
      <w:r w:rsidRPr="00456557">
        <w:t>v</w:t>
      </w:r>
      <w:sdt>
        <w:sdtPr>
          <w:tag w:val="goog_rdk_48"/>
          <w:id w:val="-151904166"/>
        </w:sdtPr>
        <w:sdtEndPr/>
        <w:sdtContent>
          <w:r w:rsidRPr="00456557">
            <w:t>z</w:t>
          </w:r>
        </w:sdtContent>
      </w:sdt>
      <w:r w:rsidRPr="00456557">
        <w:t>dělávání a k počtu studentů UP.“</w:t>
      </w:r>
    </w:p>
    <w:p w14:paraId="6E86C253" w14:textId="77777777" w:rsidR="00E1550F" w:rsidRPr="00456557" w:rsidRDefault="001B54A4" w:rsidP="00A5285F">
      <w:pPr>
        <w:numPr>
          <w:ilvl w:val="0"/>
          <w:numId w:val="25"/>
        </w:numPr>
        <w:spacing w:after="0" w:line="360" w:lineRule="auto"/>
        <w:ind w:left="284" w:firstLine="0"/>
        <w:jc w:val="both"/>
      </w:pPr>
      <w:r w:rsidRPr="00456557">
        <w:t>V čl. 41 odst. 3 písmeno c) zní:</w:t>
      </w:r>
    </w:p>
    <w:p w14:paraId="7DD22409" w14:textId="476C3CF1" w:rsidR="00CC0E87" w:rsidRPr="00456557" w:rsidRDefault="001B54A4" w:rsidP="00A5285F">
      <w:pPr>
        <w:spacing w:line="360" w:lineRule="auto"/>
        <w:ind w:left="709"/>
        <w:jc w:val="both"/>
      </w:pPr>
      <w:r w:rsidRPr="00456557">
        <w:t xml:space="preserve">„c) děkan fakulty UP, popřípadě v rozsahu stanoveném statutem příslušné fakulty UP či písemným opatřením děkana fakulty UP tajemník </w:t>
      </w:r>
      <w:r w:rsidR="002405C8">
        <w:t xml:space="preserve">příslušné </w:t>
      </w:r>
      <w:r w:rsidRPr="00456557">
        <w:t xml:space="preserve">fakulty UP, </w:t>
      </w:r>
      <w:r w:rsidR="002405C8">
        <w:t>či</w:t>
      </w:r>
      <w:r w:rsidRPr="00456557">
        <w:t xml:space="preserve"> </w:t>
      </w:r>
      <w:r w:rsidRPr="00351E4C">
        <w:rPr>
          <w:b/>
          <w:bCs/>
        </w:rPr>
        <w:t>ředitel</w:t>
      </w:r>
      <w:r w:rsidRPr="00CF776F">
        <w:rPr>
          <w:b/>
        </w:rPr>
        <w:t xml:space="preserve"> </w:t>
      </w:r>
      <w:r w:rsidRPr="00351E4C">
        <w:rPr>
          <w:b/>
          <w:bCs/>
        </w:rPr>
        <w:t>vysokoškolského ústavu UP</w:t>
      </w:r>
      <w:r w:rsidRPr="00456557">
        <w:t xml:space="preserve">, a to ve věcech nakládání s majetkem, který je příslušná fakulta UP </w:t>
      </w:r>
      <w:r w:rsidRPr="00351E4C">
        <w:rPr>
          <w:b/>
          <w:bCs/>
        </w:rPr>
        <w:t>nebo</w:t>
      </w:r>
      <w:r w:rsidRPr="00CF776F">
        <w:rPr>
          <w:b/>
        </w:rPr>
        <w:t xml:space="preserve"> </w:t>
      </w:r>
      <w:r w:rsidR="00ED747A" w:rsidRPr="00456557">
        <w:t xml:space="preserve">tento </w:t>
      </w:r>
      <w:r w:rsidRPr="00351E4C">
        <w:rPr>
          <w:b/>
          <w:bCs/>
        </w:rPr>
        <w:t>vysokoškolský ústav UP</w:t>
      </w:r>
      <w:r w:rsidRPr="00456557">
        <w:t xml:space="preserve"> oprávněn podle odstavce 2 užívat, přičemž rozsah rozhodování a právního jed</w:t>
      </w:r>
      <w:r w:rsidR="0059229B" w:rsidRPr="00456557">
        <w:t>nání za UP je stanoven v Řádu o </w:t>
      </w:r>
      <w:r w:rsidRPr="00456557">
        <w:t>nakládání s majetkem UP.“</w:t>
      </w:r>
    </w:p>
    <w:p w14:paraId="3DC10E37" w14:textId="69710045" w:rsidR="00E1550F" w:rsidRPr="00456557" w:rsidRDefault="001B54A4" w:rsidP="00A5285F">
      <w:pPr>
        <w:numPr>
          <w:ilvl w:val="0"/>
          <w:numId w:val="25"/>
        </w:numPr>
        <w:spacing w:after="0" w:line="360" w:lineRule="auto"/>
        <w:ind w:left="284" w:firstLine="0"/>
        <w:jc w:val="both"/>
      </w:pPr>
      <w:r w:rsidRPr="00456557">
        <w:t>V čl. 41 odst</w:t>
      </w:r>
      <w:r w:rsidR="00E50233">
        <w:t>.</w:t>
      </w:r>
      <w:r w:rsidRPr="00456557">
        <w:t xml:space="preserve"> 4 věta první zní:</w:t>
      </w:r>
    </w:p>
    <w:p w14:paraId="324B33BD" w14:textId="77777777" w:rsidR="00E1550F" w:rsidRPr="00456557" w:rsidRDefault="001B54A4" w:rsidP="00A5285F">
      <w:pPr>
        <w:spacing w:line="360" w:lineRule="auto"/>
        <w:ind w:left="709"/>
        <w:jc w:val="both"/>
      </w:pPr>
      <w:r w:rsidRPr="00456557">
        <w:t xml:space="preserve">„Pokud je některý majetek oprávněno užívat více součástí UP, je právní režim užívání takového majetku věcí dohody rektora UP, příslušných děkanů fakult UP, </w:t>
      </w:r>
      <w:r w:rsidRPr="00351E4C">
        <w:rPr>
          <w:b/>
          <w:bCs/>
        </w:rPr>
        <w:t>ředitelů vysokoškolských ústavů UP</w:t>
      </w:r>
      <w:r w:rsidRPr="00CF776F">
        <w:t xml:space="preserve"> </w:t>
      </w:r>
      <w:r w:rsidRPr="00456557">
        <w:t xml:space="preserve">nebo ředitelů univerzitních zařízení </w:t>
      </w:r>
      <w:r w:rsidRPr="00351E4C">
        <w:rPr>
          <w:b/>
          <w:bCs/>
        </w:rPr>
        <w:t>UP</w:t>
      </w:r>
      <w:r w:rsidRPr="00456557">
        <w:t>.“</w:t>
      </w:r>
    </w:p>
    <w:p w14:paraId="2E13F0B9" w14:textId="3204A087" w:rsidR="00E1550F" w:rsidRPr="00456557" w:rsidRDefault="001B54A4" w:rsidP="00A5285F">
      <w:pPr>
        <w:numPr>
          <w:ilvl w:val="0"/>
          <w:numId w:val="25"/>
        </w:numPr>
        <w:spacing w:after="0" w:line="360" w:lineRule="auto"/>
        <w:ind w:left="284" w:firstLine="0"/>
        <w:jc w:val="both"/>
      </w:pPr>
      <w:r w:rsidRPr="00456557">
        <w:t>V čl. 46 odst</w:t>
      </w:r>
      <w:r w:rsidR="001C07A1">
        <w:t>.</w:t>
      </w:r>
      <w:r w:rsidRPr="00456557">
        <w:t xml:space="preserve"> 2 zní:</w:t>
      </w:r>
    </w:p>
    <w:p w14:paraId="4E06AB4B" w14:textId="77777777" w:rsidR="00E1550F" w:rsidRPr="00456557" w:rsidRDefault="001B54A4" w:rsidP="00A5285F">
      <w:pPr>
        <w:spacing w:line="360" w:lineRule="auto"/>
        <w:ind w:left="709"/>
        <w:jc w:val="both"/>
      </w:pPr>
      <w:r w:rsidRPr="00456557">
        <w:t>„2) Strategický záměr vychází zejména z</w:t>
      </w:r>
      <w:r w:rsidR="0059229B" w:rsidRPr="00456557">
        <w:t xml:space="preserve"> </w:t>
      </w:r>
      <w:r w:rsidRPr="00456557">
        <w:t>koncepce rozvoje jednotlivých oblastí vzdělávání uskutečňovaných na UP a uvedených v příloze č. 1 a strategických záměrů fakult UP</w:t>
      </w:r>
      <w:r w:rsidRPr="00456557">
        <w:rPr>
          <w:vertAlign w:val="superscript"/>
        </w:rPr>
        <w:t>12)</w:t>
      </w:r>
      <w:r w:rsidRPr="00456557">
        <w:t xml:space="preserve"> </w:t>
      </w:r>
      <w:r w:rsidRPr="00351E4C">
        <w:rPr>
          <w:b/>
          <w:bCs/>
        </w:rPr>
        <w:t>a vysokoškolských ústavů UP</w:t>
      </w:r>
      <w:r w:rsidRPr="00456557">
        <w:t>.“</w:t>
      </w:r>
    </w:p>
    <w:p w14:paraId="70E63E06" w14:textId="395E2120" w:rsidR="00E1550F" w:rsidRPr="00456557" w:rsidRDefault="001B54A4" w:rsidP="00A5285F">
      <w:pPr>
        <w:numPr>
          <w:ilvl w:val="0"/>
          <w:numId w:val="25"/>
        </w:numPr>
        <w:spacing w:after="0" w:line="360" w:lineRule="auto"/>
        <w:ind w:left="284" w:firstLine="0"/>
        <w:jc w:val="both"/>
      </w:pPr>
      <w:r w:rsidRPr="00456557">
        <w:t>V čl. 47 odst</w:t>
      </w:r>
      <w:r w:rsidR="001C07A1">
        <w:t>.</w:t>
      </w:r>
      <w:r w:rsidRPr="00456557">
        <w:t xml:space="preserve"> 1 zní:</w:t>
      </w:r>
    </w:p>
    <w:p w14:paraId="4BE66DF5" w14:textId="15D5B1A0" w:rsidR="00E1550F" w:rsidRDefault="001B54A4" w:rsidP="00A5285F">
      <w:pPr>
        <w:spacing w:line="360" w:lineRule="auto"/>
        <w:ind w:left="709"/>
        <w:jc w:val="both"/>
      </w:pPr>
      <w:r w:rsidRPr="00456557">
        <w:t>„1) Výroční zpráva UP o činnosti a výroční zpráva UP o hospodaření</w:t>
      </w:r>
      <w:r w:rsidR="00F53D91" w:rsidRPr="00456557">
        <w:rPr>
          <w:vertAlign w:val="superscript"/>
        </w:rPr>
        <w:t>13</w:t>
      </w:r>
      <w:r w:rsidRPr="00456557">
        <w:rPr>
          <w:vertAlign w:val="superscript"/>
        </w:rPr>
        <w:t xml:space="preserve">) </w:t>
      </w:r>
      <w:r w:rsidRPr="00456557">
        <w:t>se zpracovává na základě výročních zpráv fakult UP</w:t>
      </w:r>
      <w:r w:rsidRPr="00456557">
        <w:rPr>
          <w:vertAlign w:val="superscript"/>
        </w:rPr>
        <w:t>1</w:t>
      </w:r>
      <w:r w:rsidR="00F53D91" w:rsidRPr="00456557">
        <w:rPr>
          <w:vertAlign w:val="superscript"/>
        </w:rPr>
        <w:t>4</w:t>
      </w:r>
      <w:r w:rsidRPr="00456557">
        <w:rPr>
          <w:vertAlign w:val="superscript"/>
        </w:rPr>
        <w:t>)</w:t>
      </w:r>
      <w:r w:rsidRPr="00456557">
        <w:t xml:space="preserve">, </w:t>
      </w:r>
      <w:r w:rsidRPr="00351E4C">
        <w:rPr>
          <w:b/>
          <w:bCs/>
        </w:rPr>
        <w:t>výročních zpráv</w:t>
      </w:r>
      <w:r w:rsidRPr="00CF776F">
        <w:rPr>
          <w:b/>
        </w:rPr>
        <w:t xml:space="preserve"> </w:t>
      </w:r>
      <w:r w:rsidRPr="00351E4C">
        <w:rPr>
          <w:b/>
          <w:bCs/>
        </w:rPr>
        <w:t>vysokoškolských ústavů</w:t>
      </w:r>
      <w:r w:rsidRPr="00CF776F">
        <w:rPr>
          <w:b/>
        </w:rPr>
        <w:t xml:space="preserve"> </w:t>
      </w:r>
      <w:r w:rsidRPr="00351E4C">
        <w:rPr>
          <w:b/>
          <w:bCs/>
        </w:rPr>
        <w:t>UP</w:t>
      </w:r>
      <w:r w:rsidRPr="00456557">
        <w:t xml:space="preserve"> a podkladů předložených dalšími součástmi UP.“</w:t>
      </w:r>
    </w:p>
    <w:p w14:paraId="2990C897" w14:textId="2B637F9A" w:rsidR="00363EFB" w:rsidRPr="00AD37A2" w:rsidRDefault="00363EFB" w:rsidP="002405C8">
      <w:pPr>
        <w:pStyle w:val="Odstavecseseznamem"/>
        <w:numPr>
          <w:ilvl w:val="0"/>
          <w:numId w:val="25"/>
        </w:numPr>
        <w:ind w:left="709" w:hanging="425"/>
        <w:jc w:val="both"/>
      </w:pPr>
      <w:r>
        <w:t>V čl. 57 odst</w:t>
      </w:r>
      <w:r w:rsidR="001C07A1">
        <w:t>.</w:t>
      </w:r>
      <w:r>
        <w:t xml:space="preserve"> 1 </w:t>
      </w:r>
      <w:r w:rsidR="00DF0854">
        <w:t xml:space="preserve">včetně poznámek pod čarou </w:t>
      </w:r>
      <w:r>
        <w:t>zní:</w:t>
      </w:r>
    </w:p>
    <w:p w14:paraId="76B8B826" w14:textId="2ED7F898" w:rsidR="00363EFB" w:rsidRPr="00AE34FA" w:rsidRDefault="00363EFB" w:rsidP="00363EFB">
      <w:pPr>
        <w:numPr>
          <w:ilvl w:val="0"/>
          <w:numId w:val="45"/>
        </w:numPr>
        <w:tabs>
          <w:tab w:val="clear" w:pos="360"/>
          <w:tab w:val="num" w:pos="1276"/>
        </w:tabs>
        <w:spacing w:after="0" w:line="240" w:lineRule="auto"/>
        <w:ind w:left="1134" w:hanging="425"/>
        <w:jc w:val="both"/>
        <w:rPr>
          <w:rFonts w:eastAsia="Times New Roman" w:cs="Arial"/>
          <w:noProof/>
        </w:rPr>
      </w:pPr>
      <w:r w:rsidRPr="00AE34FA">
        <w:rPr>
          <w:rFonts w:eastAsia="Times New Roman" w:cs="Arial"/>
          <w:noProof/>
        </w:rPr>
        <w:t>Vnitřními předpisy UP podle § 17 odst. 1 zákona, podle dalších ustanovení zákona a podle tohoto Statutu UP jsou:</w:t>
      </w:r>
    </w:p>
    <w:p w14:paraId="277D7388"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Statut UP,</w:t>
      </w:r>
    </w:p>
    <w:p w14:paraId="12C5E746"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Volební řád AS UP,</w:t>
      </w:r>
    </w:p>
    <w:p w14:paraId="4D462B1E"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 xml:space="preserve">Jednací řád AS UP, </w:t>
      </w:r>
    </w:p>
    <w:p w14:paraId="17F0EAB4"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lastRenderedPageBreak/>
        <w:t>Vnitřní mzdový předpis UP,</w:t>
      </w:r>
    </w:p>
    <w:p w14:paraId="1068B5D7"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Jednací řád VR UP,</w:t>
      </w:r>
    </w:p>
    <w:p w14:paraId="1C14A04C"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Řád výběrového říizení pro obsazování míst akademických pracovníků UP,</w:t>
      </w:r>
    </w:p>
    <w:p w14:paraId="5E563702"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Studijní a zkušební řád UP,</w:t>
      </w:r>
    </w:p>
    <w:p w14:paraId="2C8938CB"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 xml:space="preserve">Stipendijní řád UP, </w:t>
      </w:r>
    </w:p>
    <w:p w14:paraId="2754A142" w14:textId="50C4A124" w:rsidR="00363EFB" w:rsidRPr="00AE34FA" w:rsidRDefault="00363EFB" w:rsidP="00363EFB">
      <w:pPr>
        <w:numPr>
          <w:ilvl w:val="1"/>
          <w:numId w:val="45"/>
        </w:numPr>
        <w:tabs>
          <w:tab w:val="num" w:pos="1276"/>
        </w:tabs>
        <w:spacing w:after="0" w:line="240" w:lineRule="auto"/>
        <w:ind w:left="1418" w:hanging="284"/>
        <w:jc w:val="both"/>
        <w:rPr>
          <w:rFonts w:eastAsia="Times New Roman" w:cs="Arial"/>
          <w:b/>
          <w:noProof/>
          <w:highlight w:val="yellow"/>
        </w:rPr>
      </w:pPr>
      <w:r w:rsidRPr="00AE34FA">
        <w:rPr>
          <w:rFonts w:eastAsia="Times New Roman" w:cs="Arial"/>
          <w:b/>
          <w:noProof/>
          <w:highlight w:val="yellow"/>
        </w:rPr>
        <w:t>Garant studijního programu</w:t>
      </w:r>
      <w:ins w:id="33" w:author="Stehlikova Eva" w:date="2020-02-03T09:00:00Z">
        <w:r w:rsidR="001C07A1">
          <w:rPr>
            <w:rFonts w:eastAsia="Times New Roman" w:cs="Arial"/>
            <w:b/>
            <w:noProof/>
            <w:highlight w:val="yellow"/>
          </w:rPr>
          <w:t>,</w:t>
        </w:r>
      </w:ins>
    </w:p>
    <w:p w14:paraId="74BB2ED3"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Disciplinární řád pro studenty UP,</w:t>
      </w:r>
    </w:p>
    <w:p w14:paraId="4C004A4A"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Pravidla systému zajišťování kvality vzdělávací, tvůrčí a s nimi souvisejících činností a vnitřního hodnocení kvality vzdělávací, tvůrčí a s nimi souvisejících činností UP,</w:t>
      </w:r>
    </w:p>
    <w:p w14:paraId="352884D1" w14:textId="4AE9667F" w:rsidR="001C48AA" w:rsidRPr="002A2982" w:rsidRDefault="00363EFB" w:rsidP="001C48AA">
      <w:pPr>
        <w:numPr>
          <w:ilvl w:val="1"/>
          <w:numId w:val="45"/>
        </w:numPr>
        <w:tabs>
          <w:tab w:val="num" w:pos="1276"/>
        </w:tabs>
        <w:spacing w:after="0" w:line="240" w:lineRule="auto"/>
        <w:ind w:left="1418" w:hanging="284"/>
        <w:jc w:val="both"/>
        <w:rPr>
          <w:rFonts w:eastAsia="Times New Roman" w:cs="Arial"/>
          <w:noProof/>
        </w:rPr>
      </w:pPr>
      <w:r w:rsidRPr="001C48AA">
        <w:rPr>
          <w:rFonts w:eastAsia="Times New Roman" w:cs="Arial"/>
          <w:noProof/>
        </w:rPr>
        <w:t>Řád celoživotního vzdělávání na UP</w:t>
      </w:r>
      <w:r w:rsidR="001C48AA" w:rsidRPr="001C48AA">
        <w:rPr>
          <w:rFonts w:eastAsia="Times New Roman" w:cs="Arial"/>
          <w:noProof/>
          <w:vertAlign w:val="superscript"/>
        </w:rPr>
        <w:t xml:space="preserve"> 1</w:t>
      </w:r>
      <w:r w:rsidR="002405C8">
        <w:rPr>
          <w:rFonts w:eastAsia="Times New Roman" w:cs="Arial"/>
          <w:noProof/>
          <w:vertAlign w:val="superscript"/>
        </w:rPr>
        <w:t>4</w:t>
      </w:r>
      <w:r w:rsidR="001C48AA" w:rsidRPr="001C48AA">
        <w:rPr>
          <w:rFonts w:eastAsia="Times New Roman" w:cs="Arial"/>
          <w:noProof/>
          <w:vertAlign w:val="superscript"/>
        </w:rPr>
        <w:t>)</w:t>
      </w:r>
      <w:r w:rsidR="001C48AA" w:rsidRPr="002A2982">
        <w:rPr>
          <w:rFonts w:eastAsia="Times New Roman" w:cs="Arial"/>
          <w:noProof/>
        </w:rPr>
        <w:t>,</w:t>
      </w:r>
    </w:p>
    <w:p w14:paraId="1A59893E" w14:textId="4967FB82" w:rsidR="00363EFB" w:rsidRPr="001C48AA" w:rsidRDefault="00363EFB" w:rsidP="00363EFB">
      <w:pPr>
        <w:numPr>
          <w:ilvl w:val="1"/>
          <w:numId w:val="45"/>
        </w:numPr>
        <w:tabs>
          <w:tab w:val="num" w:pos="1276"/>
        </w:tabs>
        <w:spacing w:after="0" w:line="240" w:lineRule="auto"/>
        <w:ind w:left="1418" w:hanging="284"/>
        <w:jc w:val="both"/>
        <w:rPr>
          <w:rFonts w:eastAsia="Times New Roman" w:cs="Arial"/>
          <w:noProof/>
        </w:rPr>
      </w:pPr>
      <w:r w:rsidRPr="001C48AA">
        <w:rPr>
          <w:rFonts w:eastAsia="Times New Roman" w:cs="Arial"/>
          <w:noProof/>
        </w:rPr>
        <w:t>Pravidla užívání počítačových sítí a provozování programového vybavení UP,</w:t>
      </w:r>
    </w:p>
    <w:p w14:paraId="77F2CF49"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Řád normotvorby na UP,</w:t>
      </w:r>
    </w:p>
    <w:p w14:paraId="39071377" w14:textId="77777777" w:rsidR="00363EFB" w:rsidRPr="00AE34FA" w:rsidRDefault="00363EFB" w:rsidP="00363EFB">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 xml:space="preserve">Řád habilitačního řízení a řízení ke jmenování profesorem na UP, </w:t>
      </w:r>
    </w:p>
    <w:p w14:paraId="54E05DAF" w14:textId="770E05B4" w:rsidR="00081DF3" w:rsidRPr="002A2982" w:rsidRDefault="00363EFB" w:rsidP="00081DF3">
      <w:pPr>
        <w:numPr>
          <w:ilvl w:val="1"/>
          <w:numId w:val="45"/>
        </w:numPr>
        <w:tabs>
          <w:tab w:val="num" w:pos="1276"/>
        </w:tabs>
        <w:spacing w:after="0" w:line="240" w:lineRule="auto"/>
        <w:ind w:left="1418" w:hanging="284"/>
        <w:jc w:val="both"/>
        <w:rPr>
          <w:rFonts w:eastAsia="Times New Roman" w:cs="Arial"/>
          <w:noProof/>
        </w:rPr>
      </w:pPr>
      <w:r w:rsidRPr="00AE34FA">
        <w:rPr>
          <w:rFonts w:eastAsia="Times New Roman" w:cs="Arial"/>
          <w:noProof/>
        </w:rPr>
        <w:t xml:space="preserve">Řád přezkumné komise </w:t>
      </w:r>
      <w:r w:rsidR="00081DF3" w:rsidRPr="00081DF3">
        <w:rPr>
          <w:rFonts w:eastAsia="Times New Roman" w:cs="Arial"/>
          <w:noProof/>
        </w:rPr>
        <w:t xml:space="preserve"> </w:t>
      </w:r>
      <w:r w:rsidR="00081DF3" w:rsidRPr="002A2982">
        <w:rPr>
          <w:rFonts w:eastAsia="Times New Roman" w:cs="Arial"/>
          <w:noProof/>
        </w:rPr>
        <w:t>UP</w:t>
      </w:r>
      <w:r w:rsidR="00081DF3">
        <w:rPr>
          <w:rFonts w:eastAsia="Times New Roman" w:cs="Arial"/>
          <w:noProof/>
          <w:vertAlign w:val="superscript"/>
        </w:rPr>
        <w:t>1</w:t>
      </w:r>
      <w:r w:rsidR="002405C8">
        <w:rPr>
          <w:rFonts w:eastAsia="Times New Roman" w:cs="Arial"/>
          <w:noProof/>
          <w:vertAlign w:val="superscript"/>
        </w:rPr>
        <w:t>5</w:t>
      </w:r>
      <w:r w:rsidR="00081DF3">
        <w:rPr>
          <w:rFonts w:eastAsia="Times New Roman" w:cs="Arial"/>
          <w:noProof/>
          <w:vertAlign w:val="superscript"/>
        </w:rPr>
        <w:t>)</w:t>
      </w:r>
      <w:r w:rsidR="00081DF3" w:rsidRPr="002A2982">
        <w:rPr>
          <w:rFonts w:eastAsia="Times New Roman" w:cs="Arial"/>
          <w:noProof/>
        </w:rPr>
        <w:t>,</w:t>
      </w:r>
    </w:p>
    <w:p w14:paraId="59047A36" w14:textId="706FC6BE" w:rsidR="00363EFB" w:rsidRPr="00AE34FA" w:rsidRDefault="00363EFB" w:rsidP="00363EFB">
      <w:pPr>
        <w:numPr>
          <w:ilvl w:val="1"/>
          <w:numId w:val="45"/>
        </w:numPr>
        <w:tabs>
          <w:tab w:val="num" w:pos="1276"/>
        </w:tabs>
        <w:spacing w:after="0" w:line="240" w:lineRule="auto"/>
        <w:ind w:left="1418" w:hanging="284"/>
        <w:jc w:val="both"/>
        <w:rPr>
          <w:rFonts w:eastAsia="Times New Roman" w:cs="Times New Roman"/>
        </w:rPr>
      </w:pPr>
      <w:r w:rsidRPr="00AE34FA">
        <w:rPr>
          <w:rFonts w:eastAsia="Times New Roman" w:cs="Arial"/>
          <w:noProof/>
        </w:rPr>
        <w:t>Pravidla pro vkládání peněžitých a nepeněžitých vkladů UP do právnických osob</w:t>
      </w:r>
      <w:r w:rsidR="0017665E">
        <w:rPr>
          <w:rFonts w:eastAsia="Times New Roman" w:cs="Arial"/>
          <w:noProof/>
          <w:vertAlign w:val="superscript"/>
        </w:rPr>
        <w:t>1</w:t>
      </w:r>
      <w:r w:rsidR="002405C8">
        <w:rPr>
          <w:rFonts w:eastAsia="Times New Roman" w:cs="Arial"/>
          <w:noProof/>
          <w:vertAlign w:val="superscript"/>
        </w:rPr>
        <w:t>6</w:t>
      </w:r>
      <w:r w:rsidR="0017665E">
        <w:rPr>
          <w:rFonts w:eastAsia="Times New Roman" w:cs="Arial"/>
          <w:noProof/>
          <w:vertAlign w:val="superscript"/>
        </w:rPr>
        <w:t>)</w:t>
      </w:r>
      <w:r w:rsidRPr="00AE34FA">
        <w:rPr>
          <w:rFonts w:eastAsia="Times New Roman" w:cs="Arial"/>
          <w:noProof/>
        </w:rPr>
        <w:t>,</w:t>
      </w:r>
      <w:r w:rsidRPr="00AE34FA" w:rsidDel="00A0204C">
        <w:rPr>
          <w:rFonts w:eastAsia="Times New Roman" w:cs="Times New Roman"/>
        </w:rPr>
        <w:t xml:space="preserve"> </w:t>
      </w:r>
    </w:p>
    <w:p w14:paraId="1BD158AA" w14:textId="75CA3846" w:rsidR="00363EFB" w:rsidRPr="00AE34FA" w:rsidRDefault="00363EFB" w:rsidP="00363EFB">
      <w:pPr>
        <w:numPr>
          <w:ilvl w:val="1"/>
          <w:numId w:val="45"/>
        </w:numPr>
        <w:tabs>
          <w:tab w:val="num" w:pos="1276"/>
        </w:tabs>
        <w:spacing w:after="0" w:line="240" w:lineRule="auto"/>
        <w:ind w:left="1418" w:hanging="284"/>
        <w:jc w:val="both"/>
        <w:rPr>
          <w:rFonts w:eastAsia="Times New Roman" w:cs="Times New Roman"/>
          <w:b/>
          <w:highlight w:val="yellow"/>
        </w:rPr>
      </w:pPr>
      <w:r w:rsidRPr="00AE34FA">
        <w:rPr>
          <w:rFonts w:eastAsia="Times New Roman" w:cs="Times New Roman"/>
          <w:b/>
          <w:highlight w:val="yellow"/>
        </w:rPr>
        <w:t xml:space="preserve">Postavení hostujícího profesora </w:t>
      </w:r>
      <w:r w:rsidRPr="006A7F4C">
        <w:rPr>
          <w:rFonts w:eastAsia="Times New Roman" w:cs="Times New Roman"/>
          <w:b/>
          <w:highlight w:val="yellow"/>
        </w:rPr>
        <w:t>UP</w:t>
      </w:r>
      <w:ins w:id="34" w:author="Stehlikova Eva" w:date="2020-02-03T11:50:00Z">
        <w:r w:rsidR="002405C8" w:rsidRPr="002405C8">
          <w:rPr>
            <w:rFonts w:eastAsia="Times New Roman" w:cs="Times New Roman"/>
            <w:b/>
            <w:highlight w:val="yellow"/>
            <w:vertAlign w:val="superscript"/>
          </w:rPr>
          <w:t>17</w:t>
        </w:r>
      </w:ins>
      <w:r w:rsidR="006A7F4C" w:rsidRPr="006A7F4C">
        <w:rPr>
          <w:highlight w:val="yellow"/>
          <w:vertAlign w:val="superscript"/>
        </w:rPr>
        <w:t>)</w:t>
      </w:r>
      <w:r w:rsidR="006A7F4C" w:rsidRPr="002A2982">
        <w:rPr>
          <w:rFonts w:eastAsia="Times New Roman" w:cs="Times New Roman"/>
          <w:b/>
          <w:highlight w:val="yellow"/>
        </w:rPr>
        <w:t>,</w:t>
      </w:r>
    </w:p>
    <w:p w14:paraId="49432C94" w14:textId="2D1E9B41" w:rsidR="00363EFB" w:rsidRPr="00AE34FA" w:rsidRDefault="00363EFB" w:rsidP="00363EFB">
      <w:pPr>
        <w:numPr>
          <w:ilvl w:val="1"/>
          <w:numId w:val="45"/>
        </w:numPr>
        <w:tabs>
          <w:tab w:val="num" w:pos="1276"/>
        </w:tabs>
        <w:spacing w:after="0" w:line="240" w:lineRule="auto"/>
        <w:ind w:left="1418" w:hanging="284"/>
        <w:jc w:val="both"/>
        <w:rPr>
          <w:rFonts w:eastAsia="Times New Roman" w:cs="Times New Roman"/>
          <w:b/>
          <w:highlight w:val="yellow"/>
        </w:rPr>
      </w:pPr>
      <w:r w:rsidRPr="00AE34FA">
        <w:rPr>
          <w:rFonts w:eastAsia="Times New Roman" w:cs="Times New Roman"/>
          <w:b/>
          <w:highlight w:val="yellow"/>
        </w:rPr>
        <w:t xml:space="preserve">Postavení emeritního profesora </w:t>
      </w:r>
      <w:r w:rsidRPr="006A7F4C">
        <w:rPr>
          <w:rFonts w:eastAsia="Times New Roman" w:cs="Times New Roman"/>
          <w:b/>
          <w:highlight w:val="yellow"/>
        </w:rPr>
        <w:t>UP</w:t>
      </w:r>
      <w:ins w:id="35" w:author="Stehlikova Eva" w:date="2020-02-03T11:50:00Z">
        <w:r w:rsidR="002405C8" w:rsidRPr="002405C8">
          <w:rPr>
            <w:rFonts w:eastAsia="Times New Roman" w:cs="Times New Roman"/>
            <w:b/>
            <w:highlight w:val="yellow"/>
            <w:vertAlign w:val="superscript"/>
          </w:rPr>
          <w:t>17</w:t>
        </w:r>
      </w:ins>
      <w:r w:rsidR="006A7F4C" w:rsidRPr="006A7F4C">
        <w:rPr>
          <w:highlight w:val="yellow"/>
          <w:vertAlign w:val="superscript"/>
        </w:rPr>
        <w:t>)</w:t>
      </w:r>
      <w:r w:rsidR="006A7F4C" w:rsidRPr="002A2982">
        <w:rPr>
          <w:rFonts w:eastAsia="Times New Roman" w:cs="Times New Roman"/>
          <w:b/>
          <w:highlight w:val="yellow"/>
        </w:rPr>
        <w:t>,</w:t>
      </w:r>
    </w:p>
    <w:p w14:paraId="3111F3CC" w14:textId="038042C5" w:rsidR="00363EFB" w:rsidRDefault="00363EFB" w:rsidP="00363EFB">
      <w:pPr>
        <w:numPr>
          <w:ilvl w:val="1"/>
          <w:numId w:val="45"/>
        </w:numPr>
        <w:tabs>
          <w:tab w:val="num" w:pos="1276"/>
        </w:tabs>
        <w:spacing w:after="0" w:line="240" w:lineRule="auto"/>
        <w:ind w:left="1418" w:hanging="284"/>
        <w:jc w:val="both"/>
        <w:rPr>
          <w:rFonts w:eastAsia="Times New Roman" w:cs="Times New Roman"/>
          <w:b/>
          <w:highlight w:val="yellow"/>
        </w:rPr>
      </w:pPr>
      <w:r w:rsidRPr="00AE34FA">
        <w:rPr>
          <w:rFonts w:eastAsia="Times New Roman" w:cs="Times New Roman"/>
          <w:b/>
          <w:highlight w:val="yellow"/>
        </w:rPr>
        <w:t>Postavení mimořádného profesora UP</w:t>
      </w:r>
      <w:r w:rsidR="00012BDB">
        <w:rPr>
          <w:rFonts w:eastAsia="Times New Roman" w:cs="Times New Roman"/>
          <w:b/>
          <w:highlight w:val="yellow"/>
        </w:rPr>
        <w:t xml:space="preserve"> </w:t>
      </w:r>
      <w:r w:rsidR="00012BDB">
        <w:rPr>
          <w:rFonts w:eastAsia="Times New Roman" w:cs="Times New Roman"/>
          <w:b/>
          <w:highlight w:val="yellow"/>
          <w:vertAlign w:val="superscript"/>
        </w:rPr>
        <w:t>18)</w:t>
      </w:r>
      <w:r w:rsidRPr="00AE34FA">
        <w:rPr>
          <w:rFonts w:eastAsia="Times New Roman" w:cs="Times New Roman"/>
          <w:b/>
          <w:highlight w:val="yellow"/>
        </w:rPr>
        <w:t>.</w:t>
      </w:r>
    </w:p>
    <w:p w14:paraId="0E036037" w14:textId="77777777" w:rsidR="00C52FD7" w:rsidRPr="00371C8B" w:rsidRDefault="00C52FD7" w:rsidP="00C52FD7">
      <w:pPr>
        <w:pStyle w:val="Odstavecseseznamem"/>
        <w:tabs>
          <w:tab w:val="num" w:pos="1276"/>
        </w:tabs>
        <w:spacing w:after="0" w:line="240" w:lineRule="auto"/>
        <w:ind w:left="360"/>
        <w:jc w:val="both"/>
        <w:rPr>
          <w:rFonts w:eastAsia="Times New Roman" w:cs="Times New Roman"/>
          <w:b/>
        </w:rPr>
      </w:pPr>
      <w:r w:rsidRPr="00371C8B">
        <w:rPr>
          <w:rFonts w:eastAsia="Times New Roman" w:cs="Times New Roman"/>
          <w:b/>
        </w:rPr>
        <w:t>________________________________________</w:t>
      </w:r>
    </w:p>
    <w:p w14:paraId="328EE64A" w14:textId="1CDBB6DC" w:rsidR="00C52FD7" w:rsidRPr="00371C8B" w:rsidRDefault="00C52FD7" w:rsidP="00C52FD7">
      <w:pPr>
        <w:pStyle w:val="Odstavecseseznamem"/>
        <w:spacing w:after="0" w:line="360" w:lineRule="auto"/>
        <w:ind w:left="360"/>
        <w:jc w:val="both"/>
        <w:rPr>
          <w:b/>
        </w:rPr>
      </w:pPr>
      <w:r w:rsidRPr="00371C8B">
        <w:rPr>
          <w:b/>
          <w:vertAlign w:val="superscript"/>
        </w:rPr>
        <w:t>1</w:t>
      </w:r>
      <w:r w:rsidR="002405C8">
        <w:rPr>
          <w:b/>
          <w:vertAlign w:val="superscript"/>
        </w:rPr>
        <w:t>4</w:t>
      </w:r>
      <w:r w:rsidRPr="00371C8B">
        <w:rPr>
          <w:b/>
          <w:vertAlign w:val="superscript"/>
        </w:rPr>
        <w:t>)</w:t>
      </w:r>
      <w:r w:rsidRPr="00371C8B">
        <w:rPr>
          <w:b/>
        </w:rPr>
        <w:t xml:space="preserve"> § 60 odst. 1 zákona</w:t>
      </w:r>
    </w:p>
    <w:p w14:paraId="2F256339" w14:textId="3BF126F7" w:rsidR="00C52FD7" w:rsidRPr="00371C8B" w:rsidRDefault="00C52FD7" w:rsidP="00C52FD7">
      <w:pPr>
        <w:pStyle w:val="Odstavecseseznamem"/>
        <w:spacing w:after="0" w:line="360" w:lineRule="auto"/>
        <w:ind w:left="360"/>
        <w:jc w:val="both"/>
        <w:rPr>
          <w:b/>
          <w:vertAlign w:val="superscript"/>
        </w:rPr>
      </w:pPr>
      <w:r w:rsidRPr="00371C8B">
        <w:rPr>
          <w:b/>
          <w:vertAlign w:val="superscript"/>
        </w:rPr>
        <w:t>1</w:t>
      </w:r>
      <w:r w:rsidR="002405C8">
        <w:rPr>
          <w:b/>
          <w:vertAlign w:val="superscript"/>
        </w:rPr>
        <w:t>5</w:t>
      </w:r>
      <w:r w:rsidRPr="00371C8B">
        <w:rPr>
          <w:b/>
          <w:vertAlign w:val="superscript"/>
        </w:rPr>
        <w:t xml:space="preserve">) </w:t>
      </w:r>
      <w:r w:rsidRPr="00371C8B">
        <w:rPr>
          <w:b/>
        </w:rPr>
        <w:t>§ 47c odst. 6 zákona</w:t>
      </w:r>
    </w:p>
    <w:p w14:paraId="485C6057" w14:textId="08069601" w:rsidR="00C52FD7" w:rsidRPr="00371C8B" w:rsidRDefault="00C52FD7" w:rsidP="00C52FD7">
      <w:pPr>
        <w:pStyle w:val="Odstavecseseznamem"/>
        <w:spacing w:after="0" w:line="360" w:lineRule="auto"/>
        <w:ind w:left="360"/>
        <w:jc w:val="both"/>
        <w:rPr>
          <w:b/>
        </w:rPr>
      </w:pPr>
      <w:r w:rsidRPr="00371C8B">
        <w:rPr>
          <w:b/>
          <w:vertAlign w:val="superscript"/>
        </w:rPr>
        <w:t>1</w:t>
      </w:r>
      <w:r w:rsidR="002405C8">
        <w:rPr>
          <w:b/>
          <w:vertAlign w:val="superscript"/>
        </w:rPr>
        <w:t>6</w:t>
      </w:r>
      <w:r w:rsidRPr="00371C8B">
        <w:rPr>
          <w:b/>
          <w:vertAlign w:val="superscript"/>
        </w:rPr>
        <w:t xml:space="preserve">) </w:t>
      </w:r>
      <w:r w:rsidRPr="00371C8B">
        <w:rPr>
          <w:b/>
        </w:rPr>
        <w:t>§ 20 odst. 3 zákona</w:t>
      </w:r>
    </w:p>
    <w:p w14:paraId="5876426C" w14:textId="77777777" w:rsidR="00012BDB" w:rsidRDefault="002405C8" w:rsidP="00C52FD7">
      <w:pPr>
        <w:pStyle w:val="Odstavecseseznamem"/>
        <w:spacing w:after="0" w:line="360" w:lineRule="auto"/>
        <w:ind w:left="360"/>
        <w:jc w:val="both"/>
        <w:rPr>
          <w:b/>
        </w:rPr>
      </w:pPr>
      <w:r>
        <w:rPr>
          <w:b/>
          <w:vertAlign w:val="superscript"/>
        </w:rPr>
        <w:t>17</w:t>
      </w:r>
      <w:r w:rsidR="00C52FD7" w:rsidRPr="00371C8B">
        <w:rPr>
          <w:b/>
          <w:vertAlign w:val="superscript"/>
        </w:rPr>
        <w:t>)</w:t>
      </w:r>
      <w:r w:rsidR="00C52FD7" w:rsidRPr="00371C8B">
        <w:rPr>
          <w:b/>
        </w:rPr>
        <w:t xml:space="preserve"> § 70 odst. 4 zákona</w:t>
      </w:r>
    </w:p>
    <w:p w14:paraId="1AE8D342" w14:textId="5D1CD966" w:rsidR="00C52FD7" w:rsidRPr="00371C8B" w:rsidRDefault="00012BDB" w:rsidP="00C52FD7">
      <w:pPr>
        <w:pStyle w:val="Odstavecseseznamem"/>
        <w:spacing w:after="0" w:line="360" w:lineRule="auto"/>
        <w:ind w:left="360"/>
        <w:jc w:val="both"/>
        <w:rPr>
          <w:b/>
          <w:vertAlign w:val="superscript"/>
        </w:rPr>
      </w:pPr>
      <w:r>
        <w:rPr>
          <w:b/>
          <w:vertAlign w:val="superscript"/>
        </w:rPr>
        <w:t xml:space="preserve">18) </w:t>
      </w:r>
      <w:r>
        <w:rPr>
          <w:b/>
        </w:rPr>
        <w:t>§ 70 odst. 1, 2 zákona</w:t>
      </w:r>
      <w:bookmarkStart w:id="36" w:name="_GoBack"/>
      <w:bookmarkEnd w:id="36"/>
      <w:r w:rsidR="001C07A1">
        <w:rPr>
          <w:b/>
        </w:rPr>
        <w:t>“</w:t>
      </w:r>
    </w:p>
    <w:p w14:paraId="733EC776" w14:textId="77777777" w:rsidR="00C52FD7" w:rsidRPr="00AE34FA" w:rsidRDefault="00C52FD7" w:rsidP="00C52FD7">
      <w:pPr>
        <w:tabs>
          <w:tab w:val="num" w:pos="1276"/>
        </w:tabs>
        <w:spacing w:after="0" w:line="240" w:lineRule="auto"/>
        <w:ind w:left="1418"/>
        <w:jc w:val="both"/>
        <w:rPr>
          <w:rFonts w:eastAsia="Times New Roman" w:cs="Times New Roman"/>
          <w:b/>
          <w:highlight w:val="yellow"/>
        </w:rPr>
      </w:pPr>
    </w:p>
    <w:p w14:paraId="63615F45" w14:textId="77777777" w:rsidR="00363EFB" w:rsidRPr="00456557" w:rsidRDefault="00363EFB" w:rsidP="00A5285F">
      <w:pPr>
        <w:spacing w:line="360" w:lineRule="auto"/>
        <w:ind w:left="709"/>
        <w:jc w:val="both"/>
      </w:pPr>
    </w:p>
    <w:p w14:paraId="62151A8E" w14:textId="6C96EE85" w:rsidR="00E1550F" w:rsidRPr="00456557" w:rsidRDefault="001B54A4" w:rsidP="00A5285F">
      <w:pPr>
        <w:numPr>
          <w:ilvl w:val="0"/>
          <w:numId w:val="25"/>
        </w:numPr>
        <w:spacing w:after="0" w:line="360" w:lineRule="auto"/>
        <w:ind w:left="284" w:firstLine="0"/>
        <w:jc w:val="both"/>
      </w:pPr>
      <w:r w:rsidRPr="00456557">
        <w:t>V Příloze č. 2 „Pravidla hospodaření UP“ v čl. 5 odst</w:t>
      </w:r>
      <w:r w:rsidR="001C07A1">
        <w:t>.</w:t>
      </w:r>
      <w:r w:rsidRPr="00456557">
        <w:t xml:space="preserve"> 4 zní:</w:t>
      </w:r>
    </w:p>
    <w:p w14:paraId="5EA8AF86" w14:textId="77777777" w:rsidR="00E1550F" w:rsidRDefault="001B54A4" w:rsidP="00A5285F">
      <w:pPr>
        <w:spacing w:line="360" w:lineRule="auto"/>
        <w:ind w:left="709"/>
        <w:jc w:val="both"/>
      </w:pPr>
      <w:r w:rsidRPr="00456557">
        <w:t xml:space="preserve">„4) Postup přípravy a schvalování dílčích rozpočtů fakult UP stanoví vnitřní předpisy těchto fakult, </w:t>
      </w:r>
      <w:r w:rsidRPr="00351E4C">
        <w:rPr>
          <w:b/>
          <w:bCs/>
        </w:rPr>
        <w:t>u vysokoškolských ústavů UP tento postup stanoví jejich statuty,</w:t>
      </w:r>
      <w:r w:rsidRPr="00456557">
        <w:t xml:space="preserve"> u univerzitních zařízení UP </w:t>
      </w:r>
      <w:r w:rsidRPr="00CF776F">
        <w:t>tento postup</w:t>
      </w:r>
      <w:r w:rsidRPr="00456557">
        <w:t xml:space="preserve"> stanoví jejich ředitelé.“ </w:t>
      </w:r>
    </w:p>
    <w:p w14:paraId="6C413816" w14:textId="725BE0A9" w:rsidR="00D647B8" w:rsidRDefault="00D647B8" w:rsidP="00D647B8">
      <w:pPr>
        <w:numPr>
          <w:ilvl w:val="0"/>
          <w:numId w:val="25"/>
        </w:numPr>
        <w:spacing w:after="0" w:line="360" w:lineRule="auto"/>
        <w:ind w:left="284" w:firstLine="0"/>
        <w:jc w:val="both"/>
      </w:pPr>
      <w:r w:rsidRPr="00456557">
        <w:t xml:space="preserve">V Příloze č. 2 „Pravidla hospodaření UP“ </w:t>
      </w:r>
      <w:r>
        <w:t>nadpis</w:t>
      </w:r>
      <w:r w:rsidRPr="00456557">
        <w:t xml:space="preserve"> čl. </w:t>
      </w:r>
      <w:r>
        <w:t>10</w:t>
      </w:r>
      <w:r w:rsidRPr="00456557">
        <w:t xml:space="preserve"> zní:</w:t>
      </w:r>
    </w:p>
    <w:p w14:paraId="49A7599E" w14:textId="1720A552" w:rsidR="00D647B8" w:rsidRPr="00D647B8" w:rsidRDefault="00D647B8" w:rsidP="00D647B8">
      <w:pPr>
        <w:spacing w:after="0" w:line="360" w:lineRule="auto"/>
        <w:ind w:left="720"/>
        <w:jc w:val="both"/>
        <w:rPr>
          <w:b/>
        </w:rPr>
      </w:pPr>
      <w:r w:rsidRPr="00D647B8">
        <w:rPr>
          <w:b/>
          <w:highlight w:val="yellow"/>
        </w:rPr>
        <w:t>„Poplatky spojené s přijetím ke studiu a poplatky spojené se studiem na UP.“</w:t>
      </w:r>
      <w:r w:rsidRPr="00D647B8">
        <w:rPr>
          <w:b/>
        </w:rPr>
        <w:t xml:space="preserve"> </w:t>
      </w:r>
    </w:p>
    <w:p w14:paraId="069135D6" w14:textId="77777777" w:rsidR="00D647B8" w:rsidRDefault="00D647B8" w:rsidP="00D647B8">
      <w:pPr>
        <w:spacing w:after="0" w:line="360" w:lineRule="auto"/>
        <w:ind w:left="284"/>
        <w:jc w:val="both"/>
      </w:pPr>
    </w:p>
    <w:p w14:paraId="4D5E16B5" w14:textId="54B4A977" w:rsidR="00D647B8" w:rsidRDefault="00D647B8" w:rsidP="00D647B8">
      <w:pPr>
        <w:numPr>
          <w:ilvl w:val="0"/>
          <w:numId w:val="25"/>
        </w:numPr>
        <w:spacing w:after="0" w:line="360" w:lineRule="auto"/>
        <w:ind w:left="284" w:firstLine="0"/>
        <w:jc w:val="both"/>
      </w:pPr>
      <w:r w:rsidRPr="00456557">
        <w:t xml:space="preserve">V Příloze č. 2 „Pravidla hospodaření UP“ </w:t>
      </w:r>
      <w:r>
        <w:t>v</w:t>
      </w:r>
      <w:r w:rsidRPr="00456557">
        <w:t xml:space="preserve"> čl. </w:t>
      </w:r>
      <w:r>
        <w:t>10</w:t>
      </w:r>
      <w:r w:rsidRPr="00456557">
        <w:t xml:space="preserve"> </w:t>
      </w:r>
      <w:r>
        <w:t>odst</w:t>
      </w:r>
      <w:r w:rsidR="001C07A1">
        <w:t>.</w:t>
      </w:r>
      <w:r>
        <w:t xml:space="preserve"> 2 </w:t>
      </w:r>
      <w:r w:rsidRPr="00456557">
        <w:t>zní:</w:t>
      </w:r>
    </w:p>
    <w:p w14:paraId="2B56E090" w14:textId="09B0E028" w:rsidR="00D647B8" w:rsidRPr="00D647B8" w:rsidRDefault="00D647B8" w:rsidP="00D647B8">
      <w:pPr>
        <w:spacing w:after="0" w:line="360" w:lineRule="auto"/>
        <w:ind w:left="720"/>
        <w:jc w:val="both"/>
        <w:rPr>
          <w:b/>
        </w:rPr>
      </w:pPr>
      <w:r w:rsidRPr="00D647B8">
        <w:rPr>
          <w:highlight w:val="yellow"/>
        </w:rPr>
        <w:t>„</w:t>
      </w:r>
      <w:r w:rsidR="001C07A1">
        <w:rPr>
          <w:highlight w:val="yellow"/>
        </w:rPr>
        <w:t xml:space="preserve">2) </w:t>
      </w:r>
      <w:r w:rsidRPr="00D647B8">
        <w:rPr>
          <w:b/>
          <w:highlight w:val="yellow"/>
        </w:rPr>
        <w:t>Poplatky uvedené v čl. 22 odst. 6 a 7 Statutu jsou příjmem UP z hlavní činnosti.</w:t>
      </w:r>
      <w:r w:rsidRPr="00D647B8">
        <w:rPr>
          <w:highlight w:val="yellow"/>
        </w:rPr>
        <w:t>“</w:t>
      </w:r>
    </w:p>
    <w:p w14:paraId="2D99F678" w14:textId="77777777" w:rsidR="00D647B8" w:rsidRDefault="00D647B8" w:rsidP="00D647B8">
      <w:pPr>
        <w:spacing w:after="0" w:line="360" w:lineRule="auto"/>
        <w:ind w:left="284"/>
        <w:jc w:val="both"/>
      </w:pPr>
    </w:p>
    <w:p w14:paraId="08627DC7" w14:textId="13CB8E09" w:rsidR="00E1550F" w:rsidRPr="00456557" w:rsidRDefault="001B54A4" w:rsidP="00A5285F">
      <w:pPr>
        <w:numPr>
          <w:ilvl w:val="0"/>
          <w:numId w:val="25"/>
        </w:numPr>
        <w:spacing w:after="0" w:line="360" w:lineRule="auto"/>
        <w:ind w:left="284" w:firstLine="0"/>
        <w:jc w:val="both"/>
      </w:pPr>
      <w:r w:rsidRPr="00456557">
        <w:t>V Příloze č. 2 „Pravidla hospodaření UP“ v čl. 29 odst</w:t>
      </w:r>
      <w:r w:rsidR="001C07A1">
        <w:t>.</w:t>
      </w:r>
      <w:r w:rsidRPr="00456557">
        <w:t xml:space="preserve"> 4 zní:</w:t>
      </w:r>
    </w:p>
    <w:p w14:paraId="457FE374" w14:textId="77777777" w:rsidR="00E1550F" w:rsidRPr="00456557" w:rsidRDefault="001B54A4" w:rsidP="00A5285F">
      <w:pPr>
        <w:spacing w:line="360" w:lineRule="auto"/>
        <w:ind w:left="709"/>
        <w:jc w:val="both"/>
      </w:pPr>
      <w:r w:rsidRPr="00456557">
        <w:t xml:space="preserve">„4) Za včasnost, věcnou správnost, úplnost a průkaznost zpracovávaných podkladů </w:t>
      </w:r>
      <w:r w:rsidRPr="00CF776F">
        <w:t>pro účetnictví UP</w:t>
      </w:r>
      <w:r w:rsidRPr="00456557">
        <w:t xml:space="preserve"> odpovídají děkani, popřípadě tajemníci fakult UP, </w:t>
      </w:r>
      <w:r w:rsidRPr="00351E4C">
        <w:rPr>
          <w:b/>
          <w:bCs/>
        </w:rPr>
        <w:t>ředitelé vysokoškolských ústavů UP</w:t>
      </w:r>
      <w:r w:rsidRPr="00456557">
        <w:t xml:space="preserve"> a vedoucí zaměstnanci univerzitních zařízení UP.“</w:t>
      </w:r>
    </w:p>
    <w:p w14:paraId="5645C0C4" w14:textId="124FC60D" w:rsidR="00E1550F" w:rsidRPr="00456557" w:rsidRDefault="001B54A4" w:rsidP="00A5285F">
      <w:pPr>
        <w:numPr>
          <w:ilvl w:val="0"/>
          <w:numId w:val="25"/>
        </w:numPr>
        <w:spacing w:after="0" w:line="360" w:lineRule="auto"/>
        <w:ind w:left="284" w:firstLine="0"/>
        <w:jc w:val="both"/>
      </w:pPr>
      <w:r w:rsidRPr="00456557">
        <w:lastRenderedPageBreak/>
        <w:t>V Příloze č. 2 „Pravidla hospodaření UP“ v čl. 34 odst</w:t>
      </w:r>
      <w:r w:rsidR="001C07A1">
        <w:t>.</w:t>
      </w:r>
      <w:r w:rsidRPr="00456557">
        <w:t xml:space="preserve"> 2 zní:</w:t>
      </w:r>
    </w:p>
    <w:p w14:paraId="08EEEDD1" w14:textId="6420EB59" w:rsidR="006E1CCF" w:rsidRDefault="001B54A4" w:rsidP="009208BD">
      <w:pPr>
        <w:spacing w:line="360" w:lineRule="auto"/>
        <w:ind w:left="709"/>
        <w:jc w:val="both"/>
      </w:pPr>
      <w:r w:rsidRPr="00456557">
        <w:t xml:space="preserve">„2) Tajemníci fakult UP, </w:t>
      </w:r>
      <w:r w:rsidRPr="00351E4C">
        <w:rPr>
          <w:b/>
          <w:bCs/>
        </w:rPr>
        <w:t>ředitelé vysokoškolských ústavů UP,</w:t>
      </w:r>
      <w:r w:rsidRPr="00456557">
        <w:t xml:space="preserve"> vedoucí zaměstnanci univerzitních zařízení UP a vedoucí zaměstnanci RUP odpovídají za řádné zpracování daňových dokladů v příslušném měsíčním období, za kontrolu jejich úplnosti a náležitostí.“</w:t>
      </w:r>
    </w:p>
    <w:p w14:paraId="7BF32BF7" w14:textId="164C6403" w:rsidR="00983660" w:rsidRPr="00456557" w:rsidRDefault="00983660" w:rsidP="00983660">
      <w:pPr>
        <w:numPr>
          <w:ilvl w:val="0"/>
          <w:numId w:val="25"/>
        </w:numPr>
        <w:spacing w:after="0" w:line="360" w:lineRule="auto"/>
        <w:ind w:left="284" w:firstLine="0"/>
        <w:jc w:val="both"/>
      </w:pPr>
      <w:r w:rsidRPr="00456557">
        <w:t>V Příloze č. 2 „Pravidla hospodaření UP“ v čl. 3</w:t>
      </w:r>
      <w:r>
        <w:t>7</w:t>
      </w:r>
      <w:r w:rsidRPr="00456557">
        <w:t xml:space="preserve"> odst</w:t>
      </w:r>
      <w:r w:rsidR="001C07A1">
        <w:t>.</w:t>
      </w:r>
      <w:r w:rsidRPr="00456557">
        <w:t xml:space="preserve"> </w:t>
      </w:r>
      <w:r>
        <w:t>1</w:t>
      </w:r>
      <w:r w:rsidRPr="00456557">
        <w:t xml:space="preserve"> zní:</w:t>
      </w:r>
    </w:p>
    <w:p w14:paraId="5357971D" w14:textId="77777777" w:rsidR="00983660" w:rsidRPr="00983660" w:rsidRDefault="00983660" w:rsidP="00983660">
      <w:pPr>
        <w:spacing w:after="0" w:line="240" w:lineRule="auto"/>
        <w:ind w:left="993" w:hanging="284"/>
        <w:jc w:val="both"/>
        <w:rPr>
          <w:rFonts w:eastAsia="Times New Roman" w:cs="Times New Roman"/>
          <w:szCs w:val="20"/>
        </w:rPr>
      </w:pPr>
      <w:r w:rsidRPr="00983660">
        <w:rPr>
          <w:rFonts w:ascii="Arial" w:eastAsia="Times New Roman" w:hAnsi="Arial" w:cs="Times New Roman"/>
          <w:szCs w:val="20"/>
        </w:rPr>
        <w:t>1)</w:t>
      </w:r>
      <w:r w:rsidRPr="00983660">
        <w:rPr>
          <w:rFonts w:ascii="Arial" w:eastAsia="Times New Roman" w:hAnsi="Arial" w:cs="Times New Roman"/>
          <w:szCs w:val="20"/>
        </w:rPr>
        <w:tab/>
      </w:r>
      <w:r w:rsidRPr="00983660">
        <w:rPr>
          <w:rFonts w:eastAsia="Times New Roman" w:cs="Times New Roman"/>
          <w:szCs w:val="20"/>
        </w:rPr>
        <w:t xml:space="preserve">Pro potřeby řízení ekonomických činností uvnitř UP a v návaznosti na tato pravidla vydává rektor UP formou opatření zejména výčet součástí UP a </w:t>
      </w:r>
      <w:r w:rsidRPr="00983660">
        <w:rPr>
          <w:rFonts w:eastAsia="Times New Roman" w:cs="Times New Roman"/>
          <w:b/>
          <w:szCs w:val="20"/>
          <w:highlight w:val="yellow"/>
        </w:rPr>
        <w:t>vnitřní normy</w:t>
      </w:r>
      <w:r w:rsidRPr="00983660">
        <w:rPr>
          <w:rFonts w:eastAsia="Times New Roman" w:cs="Times New Roman"/>
          <w:szCs w:val="20"/>
        </w:rPr>
        <w:t>:</w:t>
      </w:r>
    </w:p>
    <w:p w14:paraId="624D1338"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systému zpracovávání účetnictví,</w:t>
      </w:r>
    </w:p>
    <w:p w14:paraId="41E72376"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oběhu a zpracování účetních dokladů,</w:t>
      </w:r>
    </w:p>
    <w:p w14:paraId="5B4830B8"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dlouhodobém hmotném a nehmotném majetku,</w:t>
      </w:r>
    </w:p>
    <w:p w14:paraId="7B81EE4A"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účtování zásob,</w:t>
      </w:r>
    </w:p>
    <w:p w14:paraId="429F78DB"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pro časové rozlišování nákladů a výnosů,</w:t>
      </w:r>
    </w:p>
    <w:p w14:paraId="7AEC39A7"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pro tvorbu a používání zákonných rezerv,</w:t>
      </w:r>
    </w:p>
    <w:p w14:paraId="536CC28A"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tvorbě a používání opravných položek,</w:t>
      </w:r>
    </w:p>
    <w:p w14:paraId="0E70002D"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účtování kursových rozdílů,</w:t>
      </w:r>
    </w:p>
    <w:p w14:paraId="79C3823B"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inventarizaci majetku a závazků,</w:t>
      </w:r>
    </w:p>
    <w:p w14:paraId="5C680100"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cestovních náhradách,</w:t>
      </w:r>
    </w:p>
    <w:p w14:paraId="1CFB48AD"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hospodaření v režimu doplňkové činnosti,</w:t>
      </w:r>
    </w:p>
    <w:p w14:paraId="6F1FC8FF"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b/>
          <w:szCs w:val="20"/>
          <w:highlight w:val="yellow"/>
        </w:rPr>
        <w:t>hlášení škod a řešení škodních případů na UP</w:t>
      </w:r>
      <w:r w:rsidRPr="00983660">
        <w:rPr>
          <w:rFonts w:eastAsia="Times New Roman" w:cs="Times New Roman"/>
          <w:szCs w:val="20"/>
        </w:rPr>
        <w:t>,</w:t>
      </w:r>
    </w:p>
    <w:p w14:paraId="316EC8A9"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zadávání veřejných zakázek,</w:t>
      </w:r>
    </w:p>
    <w:p w14:paraId="0214D623" w14:textId="77777777" w:rsidR="00983660" w:rsidRP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pravidlech tvorby a užití sociálního fondu,</w:t>
      </w:r>
    </w:p>
    <w:p w14:paraId="7467AEEA" w14:textId="5559EF16" w:rsidR="00983660" w:rsidRDefault="00983660" w:rsidP="00983660">
      <w:pPr>
        <w:widowControl w:val="0"/>
        <w:numPr>
          <w:ilvl w:val="0"/>
          <w:numId w:val="46"/>
        </w:numPr>
        <w:spacing w:after="0" w:line="240" w:lineRule="auto"/>
        <w:ind w:left="1276"/>
        <w:jc w:val="both"/>
        <w:rPr>
          <w:rFonts w:eastAsia="Times New Roman" w:cs="Times New Roman"/>
          <w:szCs w:val="20"/>
        </w:rPr>
      </w:pPr>
      <w:r w:rsidRPr="00983660">
        <w:rPr>
          <w:rFonts w:eastAsia="Times New Roman" w:cs="Times New Roman"/>
          <w:szCs w:val="20"/>
        </w:rPr>
        <w:t>o tvorbě a použití fondu účelově určených prostředků.</w:t>
      </w:r>
      <w:r w:rsidR="001C07A1">
        <w:rPr>
          <w:rFonts w:eastAsia="Times New Roman" w:cs="Times New Roman"/>
          <w:szCs w:val="20"/>
        </w:rPr>
        <w:t>“</w:t>
      </w:r>
    </w:p>
    <w:p w14:paraId="76360CFC" w14:textId="77777777" w:rsidR="001C07A1" w:rsidRDefault="001C07A1" w:rsidP="003A616C">
      <w:pPr>
        <w:widowControl w:val="0"/>
        <w:spacing w:after="0" w:line="240" w:lineRule="auto"/>
        <w:ind w:left="1276"/>
        <w:jc w:val="both"/>
        <w:rPr>
          <w:rFonts w:eastAsia="Times New Roman" w:cs="Times New Roman"/>
          <w:szCs w:val="20"/>
        </w:rPr>
      </w:pPr>
    </w:p>
    <w:p w14:paraId="4E902B0D" w14:textId="77777777" w:rsidR="001D0907" w:rsidRPr="00983660" w:rsidRDefault="001D0907" w:rsidP="001D0907">
      <w:pPr>
        <w:widowControl w:val="0"/>
        <w:spacing w:after="0" w:line="240" w:lineRule="auto"/>
        <w:jc w:val="both"/>
        <w:rPr>
          <w:rFonts w:eastAsia="Times New Roman" w:cs="Times New Roman"/>
          <w:szCs w:val="20"/>
        </w:rPr>
      </w:pPr>
    </w:p>
    <w:p w14:paraId="075C4E37" w14:textId="7F6516B1" w:rsidR="00983660" w:rsidRDefault="001D0907" w:rsidP="001D0907">
      <w:pPr>
        <w:numPr>
          <w:ilvl w:val="0"/>
          <w:numId w:val="25"/>
        </w:numPr>
        <w:spacing w:after="0" w:line="360" w:lineRule="auto"/>
        <w:ind w:left="284" w:firstLine="0"/>
        <w:jc w:val="both"/>
      </w:pPr>
      <w:r w:rsidRPr="003A616C">
        <w:t xml:space="preserve">Příloha č. 7 </w:t>
      </w:r>
      <w:r w:rsidR="003A616C">
        <w:t>včetně nadpisu zní:</w:t>
      </w:r>
    </w:p>
    <w:p w14:paraId="6C0E59D9" w14:textId="026C85EF" w:rsidR="003A616C" w:rsidRPr="003A616C" w:rsidRDefault="003A616C" w:rsidP="003A616C">
      <w:pPr>
        <w:ind w:left="2978"/>
        <w:jc w:val="right"/>
        <w:rPr>
          <w:b/>
        </w:rPr>
      </w:pPr>
      <w:r>
        <w:rPr>
          <w:b/>
        </w:rPr>
        <w:t>„</w:t>
      </w:r>
      <w:r w:rsidRPr="003A616C">
        <w:rPr>
          <w:b/>
        </w:rPr>
        <w:t>Příloha č. 7 Statutu UP</w:t>
      </w:r>
    </w:p>
    <w:p w14:paraId="7D99C0A1" w14:textId="77777777" w:rsidR="003A616C" w:rsidRPr="003A616C" w:rsidRDefault="003A616C" w:rsidP="003A616C">
      <w:pPr>
        <w:pStyle w:val="Odstavecseseznamem"/>
        <w:autoSpaceDE w:val="0"/>
        <w:autoSpaceDN w:val="0"/>
        <w:adjustRightInd w:val="0"/>
        <w:ind w:left="3338"/>
        <w:rPr>
          <w:rFonts w:eastAsia="PalatinoCE-Roman"/>
          <w:b/>
          <w:sz w:val="24"/>
          <w:szCs w:val="24"/>
        </w:rPr>
      </w:pPr>
    </w:p>
    <w:p w14:paraId="0E7FE8C9" w14:textId="77777777" w:rsidR="003A616C" w:rsidRPr="003A616C" w:rsidRDefault="003A616C" w:rsidP="003A616C">
      <w:pPr>
        <w:pStyle w:val="Normln3"/>
        <w:spacing w:after="0"/>
        <w:rPr>
          <w:rFonts w:ascii="Georgia" w:hAnsi="Georgia" w:cs="Arial"/>
          <w:b/>
          <w:szCs w:val="24"/>
        </w:rPr>
      </w:pPr>
      <w:r w:rsidRPr="003A616C">
        <w:rPr>
          <w:rFonts w:ascii="Georgia" w:hAnsi="Georgia" w:cs="Arial"/>
          <w:b/>
          <w:szCs w:val="24"/>
        </w:rPr>
        <w:t>Poplatek spojený se studiem ve smyslu § 58 odst. 4 zákona</w:t>
      </w:r>
    </w:p>
    <w:p w14:paraId="5C122A14" w14:textId="77777777" w:rsidR="003A616C" w:rsidRPr="00083C40" w:rsidRDefault="003A616C" w:rsidP="003A616C">
      <w:pPr>
        <w:pStyle w:val="Normln3"/>
        <w:spacing w:after="0"/>
        <w:ind w:left="3338"/>
        <w:rPr>
          <w:rFonts w:ascii="Arial" w:hAnsi="Arial" w:cs="Arial"/>
          <w:b/>
        </w:rPr>
      </w:pPr>
    </w:p>
    <w:p w14:paraId="3FE530E9" w14:textId="77777777" w:rsidR="003A616C" w:rsidRPr="003A616C" w:rsidRDefault="003A616C" w:rsidP="003A616C">
      <w:pPr>
        <w:pStyle w:val="Normln3"/>
        <w:spacing w:after="0"/>
        <w:rPr>
          <w:rFonts w:ascii="Georgia" w:hAnsi="Georgia" w:cs="Arial"/>
          <w:sz w:val="22"/>
          <w:szCs w:val="22"/>
        </w:rPr>
      </w:pPr>
      <w:r w:rsidRPr="003A616C">
        <w:rPr>
          <w:rFonts w:ascii="Georgia" w:hAnsi="Georgia" w:cs="Arial"/>
          <w:sz w:val="22"/>
          <w:szCs w:val="22"/>
        </w:rPr>
        <w:t xml:space="preserve">Podle § 58 odst. 4 zákona je poplatek za studium v cizím jazyce na UP stanoven takto: </w:t>
      </w:r>
    </w:p>
    <w:p w14:paraId="569226D8" w14:textId="77777777" w:rsidR="003A616C" w:rsidRDefault="003A616C" w:rsidP="003A616C">
      <w:pPr>
        <w:pStyle w:val="Normln3"/>
        <w:spacing w:after="0"/>
        <w:ind w:left="3338"/>
        <w:rPr>
          <w:rFonts w:cs="Arial"/>
        </w:rPr>
      </w:pPr>
    </w:p>
    <w:tbl>
      <w:tblPr>
        <w:tblW w:w="10060" w:type="dxa"/>
        <w:tblInd w:w="70" w:type="dxa"/>
        <w:tblCellMar>
          <w:left w:w="70" w:type="dxa"/>
          <w:right w:w="70" w:type="dxa"/>
        </w:tblCellMar>
        <w:tblLook w:val="04A0" w:firstRow="1" w:lastRow="0" w:firstColumn="1" w:lastColumn="0" w:noHBand="0" w:noVBand="1"/>
      </w:tblPr>
      <w:tblGrid>
        <w:gridCol w:w="1738"/>
        <w:gridCol w:w="3513"/>
        <w:gridCol w:w="2268"/>
        <w:gridCol w:w="2541"/>
      </w:tblGrid>
      <w:tr w:rsidR="003A616C" w:rsidRPr="00971E86" w14:paraId="10DBCAA6" w14:textId="77777777" w:rsidTr="00931928">
        <w:trPr>
          <w:trHeight w:val="1545"/>
        </w:trPr>
        <w:tc>
          <w:tcPr>
            <w:tcW w:w="17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FE92242" w14:textId="77777777" w:rsidR="003A616C" w:rsidRPr="00971E86" w:rsidRDefault="003A616C" w:rsidP="00931928">
            <w:pPr>
              <w:jc w:val="center"/>
              <w:rPr>
                <w:rFonts w:ascii="Calibri" w:hAnsi="Calibri"/>
                <w:b/>
                <w:bCs/>
                <w:color w:val="000000"/>
              </w:rPr>
            </w:pPr>
            <w:r w:rsidRPr="00971E86">
              <w:rPr>
                <w:rFonts w:ascii="Calibri" w:hAnsi="Calibri"/>
                <w:b/>
                <w:bCs/>
                <w:color w:val="000000"/>
              </w:rPr>
              <w:t>Fakulta</w:t>
            </w:r>
          </w:p>
        </w:tc>
        <w:tc>
          <w:tcPr>
            <w:tcW w:w="3520" w:type="dxa"/>
            <w:tcBorders>
              <w:top w:val="single" w:sz="8" w:space="0" w:color="auto"/>
              <w:left w:val="nil"/>
              <w:bottom w:val="single" w:sz="8" w:space="0" w:color="auto"/>
              <w:right w:val="single" w:sz="8" w:space="0" w:color="auto"/>
            </w:tcBorders>
            <w:shd w:val="clear" w:color="auto" w:fill="auto"/>
            <w:vAlign w:val="center"/>
            <w:hideMark/>
          </w:tcPr>
          <w:p w14:paraId="6DD40621" w14:textId="77777777" w:rsidR="003A616C" w:rsidRPr="00971E86" w:rsidRDefault="003A616C" w:rsidP="00931928">
            <w:pPr>
              <w:jc w:val="center"/>
              <w:rPr>
                <w:rFonts w:ascii="Calibri" w:hAnsi="Calibri"/>
                <w:b/>
                <w:bCs/>
                <w:color w:val="000000"/>
              </w:rPr>
            </w:pPr>
            <w:r w:rsidRPr="00971E86">
              <w:rPr>
                <w:rFonts w:ascii="Calibri" w:hAnsi="Calibri"/>
                <w:b/>
                <w:bCs/>
                <w:color w:val="000000"/>
              </w:rPr>
              <w:t>Název studijního programu/oboru</w:t>
            </w:r>
          </w:p>
        </w:tc>
        <w:tc>
          <w:tcPr>
            <w:tcW w:w="2273" w:type="dxa"/>
            <w:tcBorders>
              <w:top w:val="single" w:sz="8" w:space="0" w:color="auto"/>
              <w:left w:val="nil"/>
              <w:bottom w:val="single" w:sz="8" w:space="0" w:color="auto"/>
              <w:right w:val="single" w:sz="8" w:space="0" w:color="auto"/>
            </w:tcBorders>
            <w:shd w:val="clear" w:color="auto" w:fill="auto"/>
            <w:vAlign w:val="center"/>
            <w:hideMark/>
          </w:tcPr>
          <w:p w14:paraId="79FC1D1E" w14:textId="77777777" w:rsidR="003A616C" w:rsidRPr="00971E86" w:rsidRDefault="003A616C" w:rsidP="00931928">
            <w:pPr>
              <w:jc w:val="center"/>
              <w:rPr>
                <w:rFonts w:ascii="Calibri" w:hAnsi="Calibri"/>
                <w:b/>
                <w:bCs/>
                <w:color w:val="000000"/>
              </w:rPr>
            </w:pPr>
            <w:r w:rsidRPr="00971E86">
              <w:rPr>
                <w:rFonts w:ascii="Calibri" w:hAnsi="Calibri"/>
                <w:b/>
                <w:bCs/>
                <w:color w:val="000000"/>
              </w:rPr>
              <w:t>Typ studijního programu</w:t>
            </w:r>
          </w:p>
        </w:tc>
        <w:tc>
          <w:tcPr>
            <w:tcW w:w="2547" w:type="dxa"/>
            <w:tcBorders>
              <w:top w:val="single" w:sz="8" w:space="0" w:color="auto"/>
              <w:left w:val="nil"/>
              <w:bottom w:val="single" w:sz="8" w:space="0" w:color="auto"/>
              <w:right w:val="single" w:sz="8" w:space="0" w:color="auto"/>
            </w:tcBorders>
            <w:shd w:val="clear" w:color="auto" w:fill="auto"/>
            <w:vAlign w:val="center"/>
            <w:hideMark/>
          </w:tcPr>
          <w:p w14:paraId="57F5EEEC" w14:textId="77777777" w:rsidR="003A616C" w:rsidRPr="00971E86" w:rsidRDefault="003A616C" w:rsidP="00931928">
            <w:pPr>
              <w:jc w:val="center"/>
              <w:rPr>
                <w:rFonts w:ascii="Calibri" w:hAnsi="Calibri"/>
                <w:b/>
                <w:bCs/>
                <w:color w:val="000000"/>
              </w:rPr>
            </w:pPr>
            <w:r w:rsidRPr="00971E86">
              <w:rPr>
                <w:rFonts w:ascii="Calibri" w:hAnsi="Calibri"/>
                <w:b/>
                <w:bCs/>
                <w:color w:val="000000"/>
              </w:rPr>
              <w:t>Výše poplatku za akademický rok (EUR)</w:t>
            </w:r>
          </w:p>
        </w:tc>
      </w:tr>
      <w:tr w:rsidR="003A616C" w:rsidRPr="00971E86" w14:paraId="541B01CB" w14:textId="77777777" w:rsidTr="00931928">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5AF9FFE5" w14:textId="396B817C" w:rsidR="003A616C" w:rsidRPr="00971E86" w:rsidRDefault="003A616C" w:rsidP="00931928">
            <w:pPr>
              <w:jc w:val="center"/>
              <w:rPr>
                <w:rFonts w:ascii="Calibri" w:hAnsi="Calibri"/>
                <w:b/>
                <w:bCs/>
                <w:color w:val="000000"/>
              </w:rPr>
            </w:pPr>
            <w:r w:rsidRPr="00971E86">
              <w:rPr>
                <w:rFonts w:ascii="Calibri" w:hAnsi="Calibri" w:cs="Arial"/>
                <w:b/>
                <w:bCs/>
                <w:color w:val="000000"/>
              </w:rPr>
              <w:t>Filozofická</w:t>
            </w:r>
            <w:r>
              <w:rPr>
                <w:rFonts w:ascii="Calibri" w:hAnsi="Calibri" w:cs="Arial"/>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43DAD9DF" w14:textId="77777777" w:rsidR="003A616C" w:rsidRPr="00971E86" w:rsidRDefault="003A616C" w:rsidP="00931928">
            <w:pPr>
              <w:rPr>
                <w:rFonts w:ascii="Calibri" w:hAnsi="Calibri"/>
                <w:color w:val="000000"/>
              </w:rPr>
            </w:pPr>
            <w:r w:rsidRPr="00971E86">
              <w:rPr>
                <w:rFonts w:ascii="Calibri" w:hAnsi="Calibri" w:cs="Arial"/>
                <w:color w:val="000000"/>
              </w:rPr>
              <w:t>Andragogy</w:t>
            </w:r>
          </w:p>
        </w:tc>
        <w:tc>
          <w:tcPr>
            <w:tcW w:w="2273" w:type="dxa"/>
            <w:tcBorders>
              <w:top w:val="nil"/>
              <w:left w:val="nil"/>
              <w:bottom w:val="single" w:sz="8" w:space="0" w:color="auto"/>
              <w:right w:val="single" w:sz="8" w:space="0" w:color="auto"/>
            </w:tcBorders>
            <w:shd w:val="clear" w:color="auto" w:fill="auto"/>
            <w:vAlign w:val="center"/>
            <w:hideMark/>
          </w:tcPr>
          <w:p w14:paraId="3DE50625"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62993E2" w14:textId="77777777" w:rsidR="003A616C" w:rsidRPr="00971E86" w:rsidRDefault="003A616C" w:rsidP="00931928">
            <w:pPr>
              <w:jc w:val="center"/>
              <w:rPr>
                <w:rFonts w:ascii="Calibri" w:hAnsi="Calibri"/>
                <w:color w:val="000000"/>
              </w:rPr>
            </w:pPr>
            <w:r w:rsidRPr="00971E86">
              <w:rPr>
                <w:rFonts w:ascii="Calibri" w:hAnsi="Calibri" w:cs="Arial"/>
                <w:color w:val="000000"/>
              </w:rPr>
              <w:t>3000</w:t>
            </w:r>
          </w:p>
        </w:tc>
      </w:tr>
      <w:tr w:rsidR="003A616C" w:rsidRPr="00971E86" w14:paraId="5A9AEBA9"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B20A788"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EC7DDA2" w14:textId="77777777" w:rsidR="003A616C" w:rsidRPr="00971E86" w:rsidRDefault="003A616C" w:rsidP="00931928">
            <w:pPr>
              <w:rPr>
                <w:rFonts w:ascii="Calibri" w:hAnsi="Calibri"/>
                <w:color w:val="000000"/>
              </w:rPr>
            </w:pPr>
            <w:r w:rsidRPr="00971E86">
              <w:rPr>
                <w:rFonts w:ascii="Calibri" w:hAnsi="Calibri" w:cs="Arial"/>
                <w:color w:val="000000"/>
              </w:rPr>
              <w:t>Clinical Psychology</w:t>
            </w:r>
          </w:p>
        </w:tc>
        <w:tc>
          <w:tcPr>
            <w:tcW w:w="2273" w:type="dxa"/>
            <w:tcBorders>
              <w:top w:val="nil"/>
              <w:left w:val="nil"/>
              <w:bottom w:val="single" w:sz="8" w:space="0" w:color="auto"/>
              <w:right w:val="single" w:sz="8" w:space="0" w:color="auto"/>
            </w:tcBorders>
            <w:shd w:val="clear" w:color="auto" w:fill="auto"/>
            <w:vAlign w:val="center"/>
            <w:hideMark/>
          </w:tcPr>
          <w:p w14:paraId="748E3F6E" w14:textId="77777777" w:rsidR="003A616C" w:rsidRPr="00971E86" w:rsidRDefault="003A616C" w:rsidP="00931928">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102445EA" w14:textId="77777777" w:rsidR="003A616C" w:rsidRPr="00971E86" w:rsidRDefault="003A616C" w:rsidP="00931928">
            <w:pPr>
              <w:jc w:val="center"/>
              <w:rPr>
                <w:rFonts w:ascii="Calibri" w:hAnsi="Calibri"/>
                <w:color w:val="000000"/>
              </w:rPr>
            </w:pPr>
            <w:r w:rsidRPr="00971E86">
              <w:rPr>
                <w:rFonts w:ascii="Calibri" w:hAnsi="Calibri" w:cs="Arial"/>
                <w:color w:val="000000"/>
              </w:rPr>
              <w:t>3000</w:t>
            </w:r>
          </w:p>
        </w:tc>
      </w:tr>
      <w:tr w:rsidR="003A616C" w:rsidRPr="00971E86" w14:paraId="4000051C"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44FA171"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DF126DE" w14:textId="77777777" w:rsidR="003A616C" w:rsidRPr="00971E86" w:rsidRDefault="003A616C" w:rsidP="00931928">
            <w:pPr>
              <w:rPr>
                <w:rFonts w:ascii="Calibri" w:hAnsi="Calibri"/>
                <w:color w:val="000000"/>
              </w:rPr>
            </w:pPr>
            <w:r w:rsidRPr="00971E86">
              <w:rPr>
                <w:rFonts w:ascii="Calibri" w:hAnsi="Calibri" w:cs="Arial"/>
                <w:color w:val="000000"/>
              </w:rPr>
              <w:t>Cultural Anthropology</w:t>
            </w:r>
          </w:p>
        </w:tc>
        <w:tc>
          <w:tcPr>
            <w:tcW w:w="2273" w:type="dxa"/>
            <w:tcBorders>
              <w:top w:val="nil"/>
              <w:left w:val="nil"/>
              <w:bottom w:val="single" w:sz="8" w:space="0" w:color="auto"/>
              <w:right w:val="single" w:sz="8" w:space="0" w:color="auto"/>
            </w:tcBorders>
            <w:shd w:val="clear" w:color="auto" w:fill="auto"/>
            <w:vAlign w:val="center"/>
            <w:hideMark/>
          </w:tcPr>
          <w:p w14:paraId="276D030B"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C1A8228" w14:textId="77777777" w:rsidR="003A616C" w:rsidRPr="00971E86" w:rsidRDefault="003A616C" w:rsidP="00931928">
            <w:pPr>
              <w:jc w:val="center"/>
              <w:rPr>
                <w:rFonts w:ascii="Calibri" w:hAnsi="Calibri"/>
                <w:color w:val="000000"/>
              </w:rPr>
            </w:pPr>
            <w:r w:rsidRPr="00971E86">
              <w:rPr>
                <w:rFonts w:ascii="Calibri" w:hAnsi="Calibri" w:cs="Arial"/>
                <w:color w:val="000000"/>
              </w:rPr>
              <w:t>3000</w:t>
            </w:r>
          </w:p>
        </w:tc>
      </w:tr>
      <w:tr w:rsidR="003A616C" w:rsidRPr="00971E86" w14:paraId="37CB5876"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BD0CF13"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4A4E5D0" w14:textId="77777777" w:rsidR="003A616C" w:rsidRPr="00971E86" w:rsidRDefault="003A616C" w:rsidP="00931928">
            <w:pPr>
              <w:rPr>
                <w:rFonts w:ascii="Calibri" w:hAnsi="Calibri"/>
                <w:color w:val="000000"/>
              </w:rPr>
            </w:pPr>
            <w:r w:rsidRPr="00971E86">
              <w:rPr>
                <w:rFonts w:ascii="Calibri" w:hAnsi="Calibri" w:cs="Arial"/>
                <w:color w:val="000000"/>
              </w:rPr>
              <w:t>Czech for Foreigners</w:t>
            </w:r>
          </w:p>
        </w:tc>
        <w:tc>
          <w:tcPr>
            <w:tcW w:w="2273" w:type="dxa"/>
            <w:tcBorders>
              <w:top w:val="nil"/>
              <w:left w:val="nil"/>
              <w:bottom w:val="single" w:sz="8" w:space="0" w:color="auto"/>
              <w:right w:val="single" w:sz="8" w:space="0" w:color="auto"/>
            </w:tcBorders>
            <w:shd w:val="clear" w:color="auto" w:fill="auto"/>
            <w:vAlign w:val="center"/>
            <w:hideMark/>
          </w:tcPr>
          <w:p w14:paraId="75115B90" w14:textId="77777777" w:rsidR="003A616C" w:rsidRPr="00971E86" w:rsidRDefault="003A616C" w:rsidP="00931928">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35F29F05" w14:textId="77777777" w:rsidR="003A616C" w:rsidRPr="00971E86" w:rsidRDefault="003A616C" w:rsidP="00931928">
            <w:pPr>
              <w:jc w:val="center"/>
              <w:rPr>
                <w:rFonts w:ascii="Calibri" w:hAnsi="Calibri"/>
                <w:color w:val="000000"/>
              </w:rPr>
            </w:pPr>
            <w:r w:rsidRPr="00971E86">
              <w:rPr>
                <w:rFonts w:ascii="Calibri" w:hAnsi="Calibri" w:cs="Arial"/>
                <w:color w:val="000000"/>
              </w:rPr>
              <w:t>4000</w:t>
            </w:r>
          </w:p>
        </w:tc>
      </w:tr>
      <w:tr w:rsidR="003A616C" w:rsidRPr="00971E86" w14:paraId="287D79C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F0D71F3"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1D92AE8" w14:textId="77777777" w:rsidR="003A616C" w:rsidRPr="00971E86" w:rsidRDefault="003A616C" w:rsidP="00931928">
            <w:pPr>
              <w:rPr>
                <w:rFonts w:ascii="Calibri" w:hAnsi="Calibri"/>
                <w:color w:val="000000"/>
              </w:rPr>
            </w:pPr>
            <w:r w:rsidRPr="00971E86">
              <w:rPr>
                <w:rFonts w:ascii="Calibri" w:hAnsi="Calibri" w:cs="Arial"/>
                <w:color w:val="000000"/>
              </w:rPr>
              <w:t>Deutsche Philologie</w:t>
            </w:r>
          </w:p>
        </w:tc>
        <w:tc>
          <w:tcPr>
            <w:tcW w:w="2273" w:type="dxa"/>
            <w:tcBorders>
              <w:top w:val="nil"/>
              <w:left w:val="nil"/>
              <w:bottom w:val="single" w:sz="8" w:space="0" w:color="auto"/>
              <w:right w:val="single" w:sz="8" w:space="0" w:color="auto"/>
            </w:tcBorders>
            <w:shd w:val="clear" w:color="auto" w:fill="auto"/>
            <w:vAlign w:val="center"/>
            <w:hideMark/>
          </w:tcPr>
          <w:p w14:paraId="534FBF87" w14:textId="77777777" w:rsidR="003A616C" w:rsidRPr="00971E86" w:rsidRDefault="003A616C" w:rsidP="00931928">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35736F31" w14:textId="77777777" w:rsidR="003A616C" w:rsidRPr="00971E86" w:rsidRDefault="003A616C" w:rsidP="00931928">
            <w:pPr>
              <w:jc w:val="center"/>
              <w:rPr>
                <w:rFonts w:ascii="Calibri" w:hAnsi="Calibri"/>
                <w:color w:val="000000"/>
              </w:rPr>
            </w:pPr>
            <w:r w:rsidRPr="00971E86">
              <w:rPr>
                <w:rFonts w:ascii="Calibri" w:hAnsi="Calibri" w:cs="Arial"/>
                <w:color w:val="000000"/>
              </w:rPr>
              <w:t>2000</w:t>
            </w:r>
          </w:p>
        </w:tc>
      </w:tr>
      <w:tr w:rsidR="003A616C" w:rsidRPr="00971E86" w14:paraId="50872B45"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0B58C00"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FC8CB7D" w14:textId="77777777" w:rsidR="003A616C" w:rsidRPr="00971E86" w:rsidRDefault="003A616C" w:rsidP="00931928">
            <w:pPr>
              <w:rPr>
                <w:rFonts w:ascii="Calibri" w:hAnsi="Calibri"/>
                <w:color w:val="000000"/>
              </w:rPr>
            </w:pPr>
            <w:r w:rsidRPr="00971E86">
              <w:rPr>
                <w:rFonts w:ascii="Calibri" w:hAnsi="Calibri" w:cs="Arial"/>
                <w:color w:val="000000"/>
              </w:rPr>
              <w:t>Deutsche Philologie</w:t>
            </w:r>
          </w:p>
        </w:tc>
        <w:tc>
          <w:tcPr>
            <w:tcW w:w="2273" w:type="dxa"/>
            <w:tcBorders>
              <w:top w:val="nil"/>
              <w:left w:val="nil"/>
              <w:bottom w:val="single" w:sz="8" w:space="0" w:color="auto"/>
              <w:right w:val="single" w:sz="8" w:space="0" w:color="auto"/>
            </w:tcBorders>
            <w:shd w:val="clear" w:color="auto" w:fill="auto"/>
            <w:vAlign w:val="center"/>
            <w:hideMark/>
          </w:tcPr>
          <w:p w14:paraId="55338567"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34919829" w14:textId="77777777" w:rsidR="003A616C" w:rsidRPr="00971E86" w:rsidRDefault="003A616C" w:rsidP="00931928">
            <w:pPr>
              <w:jc w:val="center"/>
              <w:rPr>
                <w:rFonts w:ascii="Calibri" w:hAnsi="Calibri"/>
                <w:color w:val="000000"/>
              </w:rPr>
            </w:pPr>
            <w:r w:rsidRPr="00971E86">
              <w:rPr>
                <w:rFonts w:ascii="Calibri" w:hAnsi="Calibri" w:cs="Arial"/>
                <w:color w:val="000000"/>
              </w:rPr>
              <w:t>2500</w:t>
            </w:r>
          </w:p>
        </w:tc>
      </w:tr>
      <w:tr w:rsidR="003A616C" w:rsidRPr="00971E86" w14:paraId="6168944F"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C93CFC1"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D960935" w14:textId="77777777" w:rsidR="003A616C" w:rsidRPr="00971E86" w:rsidRDefault="003A616C" w:rsidP="00931928">
            <w:pPr>
              <w:rPr>
                <w:rFonts w:ascii="Calibri" w:hAnsi="Calibri"/>
                <w:color w:val="000000"/>
              </w:rPr>
            </w:pPr>
            <w:r w:rsidRPr="00971E86">
              <w:rPr>
                <w:rFonts w:ascii="Calibri" w:hAnsi="Calibri" w:cs="Arial"/>
                <w:color w:val="000000"/>
              </w:rPr>
              <w:t>Educational Psychology</w:t>
            </w:r>
          </w:p>
        </w:tc>
        <w:tc>
          <w:tcPr>
            <w:tcW w:w="2273" w:type="dxa"/>
            <w:tcBorders>
              <w:top w:val="nil"/>
              <w:left w:val="nil"/>
              <w:bottom w:val="single" w:sz="8" w:space="0" w:color="auto"/>
              <w:right w:val="single" w:sz="8" w:space="0" w:color="auto"/>
            </w:tcBorders>
            <w:shd w:val="clear" w:color="auto" w:fill="auto"/>
            <w:vAlign w:val="center"/>
            <w:hideMark/>
          </w:tcPr>
          <w:p w14:paraId="7FEC3E3F" w14:textId="77777777" w:rsidR="003A616C" w:rsidRPr="00971E86" w:rsidRDefault="003A616C" w:rsidP="00931928">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251CEACE" w14:textId="77777777" w:rsidR="003A616C" w:rsidRPr="00971E86" w:rsidRDefault="003A616C" w:rsidP="00931928">
            <w:pPr>
              <w:jc w:val="center"/>
              <w:rPr>
                <w:rFonts w:ascii="Calibri" w:hAnsi="Calibri"/>
                <w:color w:val="000000"/>
              </w:rPr>
            </w:pPr>
            <w:r w:rsidRPr="00971E86">
              <w:rPr>
                <w:rFonts w:ascii="Calibri" w:hAnsi="Calibri" w:cs="Arial"/>
                <w:color w:val="000000"/>
              </w:rPr>
              <w:t>3000</w:t>
            </w:r>
          </w:p>
        </w:tc>
      </w:tr>
      <w:tr w:rsidR="003A616C" w:rsidRPr="00971E86" w14:paraId="76780324" w14:textId="77777777" w:rsidTr="00931928">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040E92BD"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E200FB0" w14:textId="77777777" w:rsidR="003A616C" w:rsidRPr="00B742BA" w:rsidRDefault="003A616C" w:rsidP="00931928">
            <w:pPr>
              <w:rPr>
                <w:rFonts w:ascii="Calibri" w:hAnsi="Calibri"/>
                <w:color w:val="FF0000"/>
              </w:rPr>
            </w:pPr>
            <w:r w:rsidRPr="00F64DEC">
              <w:rPr>
                <w:rFonts w:ascii="Calibri" w:hAnsi="Calibri"/>
                <w:color w:val="FF0000"/>
              </w:rPr>
              <w:t>English Philology</w:t>
            </w:r>
            <w:r w:rsidRPr="00B742BA">
              <w:rPr>
                <w:rFonts w:ascii="Calibri" w:hAnsi="Calibri"/>
                <w:color w:val="FF0000"/>
              </w:rPr>
              <w:t xml:space="preserve"> </w:t>
            </w:r>
          </w:p>
        </w:tc>
        <w:tc>
          <w:tcPr>
            <w:tcW w:w="2273" w:type="dxa"/>
            <w:tcBorders>
              <w:top w:val="nil"/>
              <w:left w:val="nil"/>
              <w:bottom w:val="single" w:sz="8" w:space="0" w:color="auto"/>
              <w:right w:val="single" w:sz="8" w:space="0" w:color="auto"/>
            </w:tcBorders>
            <w:shd w:val="clear" w:color="auto" w:fill="auto"/>
            <w:vAlign w:val="center"/>
            <w:hideMark/>
          </w:tcPr>
          <w:p w14:paraId="6F06A129" w14:textId="77777777" w:rsidR="003A616C" w:rsidRPr="00B742BA" w:rsidRDefault="003A616C" w:rsidP="00931928">
            <w:pPr>
              <w:rPr>
                <w:rFonts w:ascii="Calibri" w:hAnsi="Calibri"/>
                <w:color w:val="FF0000"/>
              </w:rPr>
            </w:pPr>
            <w:r w:rsidRPr="00B742BA">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6C619402" w14:textId="77777777" w:rsidR="003A616C" w:rsidRPr="00B742BA" w:rsidRDefault="003A616C" w:rsidP="00931928">
            <w:pPr>
              <w:jc w:val="center"/>
              <w:rPr>
                <w:rFonts w:ascii="Calibri" w:hAnsi="Calibri"/>
                <w:color w:val="FF0000"/>
              </w:rPr>
            </w:pPr>
            <w:r>
              <w:rPr>
                <w:rFonts w:ascii="Calibri" w:hAnsi="Calibri"/>
                <w:color w:val="FF0000"/>
              </w:rPr>
              <w:t>4200</w:t>
            </w:r>
          </w:p>
        </w:tc>
      </w:tr>
      <w:tr w:rsidR="003A616C" w:rsidRPr="00971E86" w14:paraId="1569E405"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51D6400"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39251CF" w14:textId="77777777" w:rsidR="003A616C" w:rsidRPr="00971E86" w:rsidRDefault="003A616C" w:rsidP="00931928">
            <w:pPr>
              <w:rPr>
                <w:rFonts w:ascii="Calibri" w:hAnsi="Calibri"/>
                <w:color w:val="000000"/>
              </w:rPr>
            </w:pPr>
            <w:r w:rsidRPr="00971E86">
              <w:rPr>
                <w:rFonts w:ascii="Calibri" w:hAnsi="Calibri" w:cs="Arial"/>
                <w:color w:val="000000"/>
              </w:rPr>
              <w:t>English Philology</w:t>
            </w:r>
          </w:p>
        </w:tc>
        <w:tc>
          <w:tcPr>
            <w:tcW w:w="2273" w:type="dxa"/>
            <w:tcBorders>
              <w:top w:val="nil"/>
              <w:left w:val="nil"/>
              <w:bottom w:val="single" w:sz="8" w:space="0" w:color="auto"/>
              <w:right w:val="single" w:sz="8" w:space="0" w:color="auto"/>
            </w:tcBorders>
            <w:shd w:val="clear" w:color="auto" w:fill="auto"/>
            <w:vAlign w:val="center"/>
            <w:hideMark/>
          </w:tcPr>
          <w:p w14:paraId="1F5924C7"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39E4B112" w14:textId="77777777" w:rsidR="003A616C" w:rsidRPr="00971E86" w:rsidRDefault="003A616C" w:rsidP="00931928">
            <w:pPr>
              <w:jc w:val="center"/>
              <w:rPr>
                <w:rFonts w:ascii="Calibri" w:hAnsi="Calibri"/>
                <w:color w:val="000000"/>
              </w:rPr>
            </w:pPr>
            <w:r w:rsidRPr="00971E86">
              <w:rPr>
                <w:rFonts w:ascii="Calibri" w:hAnsi="Calibri" w:cs="Arial"/>
                <w:color w:val="000000"/>
              </w:rPr>
              <w:t>2500</w:t>
            </w:r>
          </w:p>
        </w:tc>
      </w:tr>
      <w:tr w:rsidR="003A616C" w:rsidRPr="00971E86" w14:paraId="75A48C98" w14:textId="77777777" w:rsidTr="00931928">
        <w:trPr>
          <w:trHeight w:val="300"/>
        </w:trPr>
        <w:tc>
          <w:tcPr>
            <w:tcW w:w="1720" w:type="dxa"/>
            <w:vMerge/>
            <w:tcBorders>
              <w:top w:val="nil"/>
              <w:left w:val="single" w:sz="8" w:space="0" w:color="auto"/>
              <w:bottom w:val="single" w:sz="8" w:space="0" w:color="000000"/>
              <w:right w:val="single" w:sz="8" w:space="0" w:color="auto"/>
            </w:tcBorders>
            <w:vAlign w:val="center"/>
            <w:hideMark/>
          </w:tcPr>
          <w:p w14:paraId="1A5D5D8C" w14:textId="77777777" w:rsidR="003A616C" w:rsidRPr="00971E86" w:rsidRDefault="003A616C" w:rsidP="00931928">
            <w:pPr>
              <w:rPr>
                <w:rFonts w:ascii="Calibri" w:hAnsi="Calibri"/>
                <w:b/>
                <w:bCs/>
                <w:color w:val="000000"/>
              </w:rPr>
            </w:pPr>
          </w:p>
        </w:tc>
        <w:tc>
          <w:tcPr>
            <w:tcW w:w="3520" w:type="dxa"/>
            <w:vMerge w:val="restart"/>
            <w:tcBorders>
              <w:top w:val="nil"/>
              <w:left w:val="single" w:sz="8" w:space="0" w:color="auto"/>
              <w:bottom w:val="single" w:sz="8" w:space="0" w:color="000000"/>
              <w:right w:val="single" w:sz="8" w:space="0" w:color="auto"/>
            </w:tcBorders>
            <w:shd w:val="clear" w:color="auto" w:fill="auto"/>
            <w:vAlign w:val="center"/>
            <w:hideMark/>
          </w:tcPr>
          <w:p w14:paraId="0ADA9383" w14:textId="77777777" w:rsidR="003A616C" w:rsidRPr="00971E86" w:rsidRDefault="003A616C" w:rsidP="00931928">
            <w:pPr>
              <w:rPr>
                <w:rFonts w:ascii="Calibri" w:hAnsi="Calibri"/>
                <w:color w:val="000000"/>
              </w:rPr>
            </w:pPr>
            <w:r w:rsidRPr="00971E86">
              <w:rPr>
                <w:rFonts w:ascii="Calibri" w:hAnsi="Calibri" w:cs="Arial"/>
                <w:color w:val="000000"/>
              </w:rPr>
              <w:t>Euroculture</w:t>
            </w:r>
          </w:p>
        </w:tc>
        <w:tc>
          <w:tcPr>
            <w:tcW w:w="2273" w:type="dxa"/>
            <w:vMerge w:val="restart"/>
            <w:tcBorders>
              <w:top w:val="nil"/>
              <w:left w:val="single" w:sz="8" w:space="0" w:color="auto"/>
              <w:bottom w:val="single" w:sz="8" w:space="0" w:color="000000"/>
              <w:right w:val="single" w:sz="8" w:space="0" w:color="auto"/>
            </w:tcBorders>
            <w:shd w:val="clear" w:color="auto" w:fill="auto"/>
            <w:vAlign w:val="center"/>
            <w:hideMark/>
          </w:tcPr>
          <w:p w14:paraId="7E59BF49"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nil"/>
              <w:right w:val="single" w:sz="8" w:space="0" w:color="auto"/>
            </w:tcBorders>
            <w:shd w:val="clear" w:color="auto" w:fill="auto"/>
            <w:vAlign w:val="center"/>
            <w:hideMark/>
          </w:tcPr>
          <w:p w14:paraId="540C4449" w14:textId="77777777" w:rsidR="003A616C" w:rsidRPr="00971E86" w:rsidRDefault="003A616C" w:rsidP="00931928">
            <w:pPr>
              <w:ind w:firstLineChars="100" w:firstLine="220"/>
              <w:rPr>
                <w:rFonts w:ascii="Calibri" w:hAnsi="Calibri"/>
                <w:color w:val="000000"/>
              </w:rPr>
            </w:pPr>
            <w:r w:rsidRPr="00971E86">
              <w:rPr>
                <w:rFonts w:ascii="Calibri" w:hAnsi="Calibri" w:cs="Arial"/>
                <w:color w:val="000000"/>
              </w:rPr>
              <w:t>EU: 2800;</w:t>
            </w:r>
          </w:p>
        </w:tc>
      </w:tr>
      <w:tr w:rsidR="003A616C" w:rsidRPr="00971E86" w14:paraId="0DDE286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4B28886" w14:textId="77777777" w:rsidR="003A616C" w:rsidRPr="00971E86" w:rsidRDefault="003A616C" w:rsidP="00931928">
            <w:pPr>
              <w:rPr>
                <w:rFonts w:ascii="Calibri" w:hAnsi="Calibri"/>
                <w:b/>
                <w:bCs/>
                <w:color w:val="000000"/>
              </w:rPr>
            </w:pPr>
          </w:p>
        </w:tc>
        <w:tc>
          <w:tcPr>
            <w:tcW w:w="3520" w:type="dxa"/>
            <w:vMerge/>
            <w:tcBorders>
              <w:top w:val="nil"/>
              <w:left w:val="single" w:sz="8" w:space="0" w:color="auto"/>
              <w:bottom w:val="single" w:sz="8" w:space="0" w:color="000000"/>
              <w:right w:val="single" w:sz="8" w:space="0" w:color="auto"/>
            </w:tcBorders>
            <w:vAlign w:val="center"/>
            <w:hideMark/>
          </w:tcPr>
          <w:p w14:paraId="102C4656" w14:textId="77777777" w:rsidR="003A616C" w:rsidRPr="00971E86" w:rsidRDefault="003A616C" w:rsidP="00931928">
            <w:pPr>
              <w:rPr>
                <w:rFonts w:ascii="Calibri" w:hAnsi="Calibri"/>
                <w:color w:val="000000"/>
              </w:rPr>
            </w:pPr>
          </w:p>
        </w:tc>
        <w:tc>
          <w:tcPr>
            <w:tcW w:w="2273" w:type="dxa"/>
            <w:vMerge/>
            <w:tcBorders>
              <w:top w:val="nil"/>
              <w:left w:val="single" w:sz="8" w:space="0" w:color="auto"/>
              <w:bottom w:val="single" w:sz="8" w:space="0" w:color="000000"/>
              <w:right w:val="single" w:sz="8" w:space="0" w:color="auto"/>
            </w:tcBorders>
            <w:vAlign w:val="center"/>
            <w:hideMark/>
          </w:tcPr>
          <w:p w14:paraId="0D9319ED" w14:textId="77777777" w:rsidR="003A616C" w:rsidRPr="00971E86" w:rsidRDefault="003A616C" w:rsidP="00931928">
            <w:pPr>
              <w:rPr>
                <w:rFonts w:ascii="Calibri" w:hAnsi="Calibri"/>
                <w:color w:val="000000"/>
              </w:rPr>
            </w:pPr>
          </w:p>
        </w:tc>
        <w:tc>
          <w:tcPr>
            <w:tcW w:w="2547" w:type="dxa"/>
            <w:tcBorders>
              <w:top w:val="nil"/>
              <w:left w:val="nil"/>
              <w:bottom w:val="single" w:sz="8" w:space="0" w:color="auto"/>
              <w:right w:val="single" w:sz="8" w:space="0" w:color="auto"/>
            </w:tcBorders>
            <w:shd w:val="clear" w:color="auto" w:fill="auto"/>
            <w:vAlign w:val="center"/>
            <w:hideMark/>
          </w:tcPr>
          <w:p w14:paraId="5F5653EA" w14:textId="77777777" w:rsidR="003A616C" w:rsidRPr="00971E86" w:rsidRDefault="003A616C" w:rsidP="00931928">
            <w:pPr>
              <w:ind w:firstLineChars="100" w:firstLine="220"/>
              <w:rPr>
                <w:rFonts w:ascii="Calibri" w:hAnsi="Calibri"/>
                <w:color w:val="000000"/>
              </w:rPr>
            </w:pPr>
            <w:r w:rsidRPr="00971E86">
              <w:rPr>
                <w:rFonts w:ascii="Calibri" w:hAnsi="Calibri" w:cs="Arial"/>
                <w:color w:val="000000"/>
              </w:rPr>
              <w:t>ostatní: 8000</w:t>
            </w:r>
          </w:p>
        </w:tc>
      </w:tr>
      <w:tr w:rsidR="003A616C" w:rsidRPr="00971E86" w14:paraId="23C881BD"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EC0BC94"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30F4657" w14:textId="77777777" w:rsidR="003A616C" w:rsidRPr="00971E86" w:rsidRDefault="003A616C" w:rsidP="00931928">
            <w:pPr>
              <w:rPr>
                <w:rFonts w:ascii="Calibri" w:hAnsi="Calibri"/>
                <w:color w:val="000000"/>
              </w:rPr>
            </w:pPr>
            <w:r w:rsidRPr="00971E86">
              <w:rPr>
                <w:rFonts w:ascii="Calibri" w:hAnsi="Calibri" w:cs="Arial"/>
                <w:color w:val="000000"/>
              </w:rPr>
              <w:t>History</w:t>
            </w:r>
          </w:p>
        </w:tc>
        <w:tc>
          <w:tcPr>
            <w:tcW w:w="2273" w:type="dxa"/>
            <w:tcBorders>
              <w:top w:val="nil"/>
              <w:left w:val="nil"/>
              <w:bottom w:val="single" w:sz="8" w:space="0" w:color="auto"/>
              <w:right w:val="single" w:sz="8" w:space="0" w:color="auto"/>
            </w:tcBorders>
            <w:shd w:val="clear" w:color="auto" w:fill="auto"/>
            <w:vAlign w:val="center"/>
            <w:hideMark/>
          </w:tcPr>
          <w:p w14:paraId="5C0A69DF" w14:textId="77777777" w:rsidR="003A616C" w:rsidRPr="00971E86" w:rsidRDefault="003A616C" w:rsidP="00931928">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168C69EE" w14:textId="77777777" w:rsidR="003A616C" w:rsidRPr="00971E86" w:rsidRDefault="003A616C" w:rsidP="00931928">
            <w:pPr>
              <w:jc w:val="center"/>
              <w:rPr>
                <w:rFonts w:ascii="Calibri" w:hAnsi="Calibri"/>
                <w:color w:val="000000"/>
              </w:rPr>
            </w:pPr>
            <w:r w:rsidRPr="00971E86">
              <w:rPr>
                <w:rFonts w:ascii="Calibri" w:hAnsi="Calibri" w:cs="Arial"/>
                <w:color w:val="000000"/>
              </w:rPr>
              <w:t>3000</w:t>
            </w:r>
          </w:p>
        </w:tc>
      </w:tr>
      <w:tr w:rsidR="003A616C" w:rsidRPr="00971E86" w14:paraId="26E13EB1"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E2604ED"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397ED0F" w14:textId="77777777" w:rsidR="003A616C" w:rsidRPr="00971E86" w:rsidRDefault="003A616C" w:rsidP="00931928">
            <w:pPr>
              <w:rPr>
                <w:rFonts w:ascii="Calibri" w:hAnsi="Calibri"/>
                <w:color w:val="000000"/>
              </w:rPr>
            </w:pPr>
            <w:r w:rsidRPr="00971E86">
              <w:rPr>
                <w:rFonts w:ascii="Calibri" w:hAnsi="Calibri" w:cs="Arial"/>
                <w:color w:val="000000"/>
              </w:rPr>
              <w:t>Chinese Philology</w:t>
            </w:r>
          </w:p>
        </w:tc>
        <w:tc>
          <w:tcPr>
            <w:tcW w:w="2273" w:type="dxa"/>
            <w:tcBorders>
              <w:top w:val="nil"/>
              <w:left w:val="nil"/>
              <w:bottom w:val="single" w:sz="8" w:space="0" w:color="auto"/>
              <w:right w:val="single" w:sz="8" w:space="0" w:color="auto"/>
            </w:tcBorders>
            <w:shd w:val="clear" w:color="auto" w:fill="auto"/>
            <w:vAlign w:val="center"/>
            <w:hideMark/>
          </w:tcPr>
          <w:p w14:paraId="266E470C" w14:textId="77777777" w:rsidR="003A616C" w:rsidRPr="00971E86" w:rsidRDefault="003A616C" w:rsidP="00931928">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6FA84EBB" w14:textId="77777777" w:rsidR="003A616C" w:rsidRPr="00971E86" w:rsidRDefault="003A616C" w:rsidP="00931928">
            <w:pPr>
              <w:jc w:val="center"/>
              <w:rPr>
                <w:rFonts w:ascii="Calibri" w:hAnsi="Calibri"/>
                <w:color w:val="000000"/>
              </w:rPr>
            </w:pPr>
            <w:r w:rsidRPr="00971E86">
              <w:rPr>
                <w:rFonts w:ascii="Calibri" w:hAnsi="Calibri" w:cs="Arial"/>
                <w:color w:val="000000"/>
              </w:rPr>
              <w:t>2000</w:t>
            </w:r>
          </w:p>
        </w:tc>
      </w:tr>
      <w:tr w:rsidR="003A616C" w:rsidRPr="00971E86" w14:paraId="46B6EDEA"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A2ECF5D"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0D5EC10" w14:textId="77777777" w:rsidR="003A616C" w:rsidRPr="00971E86" w:rsidRDefault="003A616C" w:rsidP="00931928">
            <w:pPr>
              <w:rPr>
                <w:rFonts w:ascii="Calibri" w:hAnsi="Calibri"/>
                <w:color w:val="000000"/>
              </w:rPr>
            </w:pPr>
            <w:r w:rsidRPr="00971E86">
              <w:rPr>
                <w:rFonts w:ascii="Calibri" w:hAnsi="Calibri" w:cs="Arial"/>
                <w:color w:val="000000"/>
              </w:rPr>
              <w:t>Jewish and Israeli Studies</w:t>
            </w:r>
          </w:p>
        </w:tc>
        <w:tc>
          <w:tcPr>
            <w:tcW w:w="2273" w:type="dxa"/>
            <w:tcBorders>
              <w:top w:val="nil"/>
              <w:left w:val="nil"/>
              <w:bottom w:val="single" w:sz="8" w:space="0" w:color="auto"/>
              <w:right w:val="single" w:sz="8" w:space="0" w:color="auto"/>
            </w:tcBorders>
            <w:shd w:val="clear" w:color="auto" w:fill="auto"/>
            <w:vAlign w:val="center"/>
            <w:hideMark/>
          </w:tcPr>
          <w:p w14:paraId="09CE1462" w14:textId="77777777" w:rsidR="003A616C" w:rsidRPr="00971E86" w:rsidRDefault="003A616C" w:rsidP="00931928">
            <w:pPr>
              <w:rPr>
                <w:rFonts w:ascii="Calibri" w:hAnsi="Calibri"/>
                <w:color w:val="000000"/>
              </w:rPr>
            </w:pPr>
            <w:r w:rsidRPr="00971E86">
              <w:rPr>
                <w:rFonts w:ascii="Calibri" w:hAnsi="Calibri" w:cs="Arial"/>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41F09CAA" w14:textId="77777777" w:rsidR="003A616C" w:rsidRPr="00971E86" w:rsidRDefault="003A616C" w:rsidP="00931928">
            <w:pPr>
              <w:jc w:val="center"/>
              <w:rPr>
                <w:rFonts w:ascii="Calibri" w:hAnsi="Calibri"/>
                <w:color w:val="000000"/>
              </w:rPr>
            </w:pPr>
            <w:r w:rsidRPr="00971E86">
              <w:rPr>
                <w:rFonts w:ascii="Calibri" w:hAnsi="Calibri" w:cs="Arial"/>
                <w:color w:val="000000"/>
              </w:rPr>
              <w:t>2000</w:t>
            </w:r>
          </w:p>
        </w:tc>
      </w:tr>
      <w:tr w:rsidR="003A616C" w:rsidRPr="00971E86" w14:paraId="7B7C8D90"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2D200C6"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D7492CE" w14:textId="77777777" w:rsidR="003A616C" w:rsidRPr="00971E86" w:rsidRDefault="003A616C" w:rsidP="00931928">
            <w:pPr>
              <w:rPr>
                <w:rFonts w:ascii="Calibri" w:hAnsi="Calibri"/>
                <w:color w:val="000000"/>
              </w:rPr>
            </w:pPr>
            <w:r w:rsidRPr="00971E86">
              <w:rPr>
                <w:rFonts w:ascii="Calibri" w:hAnsi="Calibri" w:cs="Arial"/>
                <w:color w:val="000000"/>
              </w:rPr>
              <w:t>Jewish Studies</w:t>
            </w:r>
          </w:p>
        </w:tc>
        <w:tc>
          <w:tcPr>
            <w:tcW w:w="2273" w:type="dxa"/>
            <w:tcBorders>
              <w:top w:val="nil"/>
              <w:left w:val="nil"/>
              <w:bottom w:val="single" w:sz="8" w:space="0" w:color="auto"/>
              <w:right w:val="single" w:sz="8" w:space="0" w:color="auto"/>
            </w:tcBorders>
            <w:shd w:val="clear" w:color="auto" w:fill="auto"/>
            <w:vAlign w:val="center"/>
            <w:hideMark/>
          </w:tcPr>
          <w:p w14:paraId="7C30D1CF"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77EDDE78" w14:textId="77777777" w:rsidR="003A616C" w:rsidRPr="00971E86" w:rsidRDefault="003A616C" w:rsidP="00931928">
            <w:pPr>
              <w:jc w:val="center"/>
              <w:rPr>
                <w:rFonts w:ascii="Calibri" w:hAnsi="Calibri"/>
                <w:color w:val="000000"/>
              </w:rPr>
            </w:pPr>
            <w:r w:rsidRPr="00971E86">
              <w:rPr>
                <w:rFonts w:ascii="Calibri" w:hAnsi="Calibri" w:cs="Arial"/>
                <w:color w:val="000000"/>
              </w:rPr>
              <w:t>2500</w:t>
            </w:r>
          </w:p>
        </w:tc>
      </w:tr>
      <w:tr w:rsidR="003A616C" w:rsidRPr="00971E86" w14:paraId="17908F9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tcPr>
          <w:p w14:paraId="744FC3C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tcPr>
          <w:p w14:paraId="33166383" w14:textId="77777777" w:rsidR="003A616C" w:rsidRPr="00B742BA" w:rsidRDefault="003A616C" w:rsidP="00931928">
            <w:pPr>
              <w:rPr>
                <w:rFonts w:ascii="Calibri" w:hAnsi="Calibri"/>
                <w:color w:val="FF0000"/>
              </w:rPr>
            </w:pPr>
            <w:r w:rsidRPr="00B742BA">
              <w:rPr>
                <w:rFonts w:ascii="Calibri" w:hAnsi="Calibri"/>
                <w:color w:val="FF0000"/>
              </w:rPr>
              <w:t>Music</w:t>
            </w:r>
          </w:p>
        </w:tc>
        <w:tc>
          <w:tcPr>
            <w:tcW w:w="2273" w:type="dxa"/>
            <w:tcBorders>
              <w:top w:val="nil"/>
              <w:left w:val="nil"/>
              <w:bottom w:val="single" w:sz="8" w:space="0" w:color="auto"/>
              <w:right w:val="single" w:sz="8" w:space="0" w:color="auto"/>
            </w:tcBorders>
            <w:shd w:val="clear" w:color="auto" w:fill="auto"/>
            <w:vAlign w:val="center"/>
          </w:tcPr>
          <w:p w14:paraId="7CF477AC" w14:textId="77777777" w:rsidR="003A616C" w:rsidRPr="00B742BA" w:rsidRDefault="003A616C" w:rsidP="00931928">
            <w:pPr>
              <w:rPr>
                <w:rFonts w:ascii="Calibri" w:hAnsi="Calibri"/>
                <w:color w:val="FF0000"/>
              </w:rPr>
            </w:pPr>
            <w:r w:rsidRPr="00B742BA">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tcPr>
          <w:p w14:paraId="499FEE94" w14:textId="77777777" w:rsidR="003A616C" w:rsidRPr="00B742BA" w:rsidRDefault="003A616C" w:rsidP="00931928">
            <w:pPr>
              <w:jc w:val="center"/>
              <w:rPr>
                <w:rFonts w:ascii="Calibri" w:hAnsi="Calibri"/>
                <w:color w:val="FF0000"/>
              </w:rPr>
            </w:pPr>
            <w:r>
              <w:rPr>
                <w:rFonts w:ascii="Calibri" w:hAnsi="Calibri"/>
                <w:color w:val="FF0000"/>
              </w:rPr>
              <w:t>4200</w:t>
            </w:r>
          </w:p>
        </w:tc>
      </w:tr>
      <w:tr w:rsidR="003A616C" w:rsidRPr="00971E86" w14:paraId="6496CB0B"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FE155F2"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2AAE056" w14:textId="77777777" w:rsidR="003A616C" w:rsidRPr="00971E86" w:rsidRDefault="003A616C" w:rsidP="00931928">
            <w:pPr>
              <w:rPr>
                <w:rFonts w:ascii="Calibri" w:hAnsi="Calibri"/>
                <w:color w:val="000000"/>
              </w:rPr>
            </w:pPr>
            <w:r w:rsidRPr="00971E86">
              <w:rPr>
                <w:rFonts w:ascii="Calibri" w:hAnsi="Calibri" w:cs="Arial"/>
                <w:color w:val="000000"/>
              </w:rPr>
              <w:t>Philosophy</w:t>
            </w:r>
          </w:p>
        </w:tc>
        <w:tc>
          <w:tcPr>
            <w:tcW w:w="2273" w:type="dxa"/>
            <w:tcBorders>
              <w:top w:val="nil"/>
              <w:left w:val="nil"/>
              <w:bottom w:val="single" w:sz="8" w:space="0" w:color="auto"/>
              <w:right w:val="single" w:sz="8" w:space="0" w:color="auto"/>
            </w:tcBorders>
            <w:shd w:val="clear" w:color="auto" w:fill="auto"/>
            <w:vAlign w:val="center"/>
            <w:hideMark/>
          </w:tcPr>
          <w:p w14:paraId="106CF84B" w14:textId="77777777" w:rsidR="003A616C" w:rsidRPr="00971E86" w:rsidRDefault="003A616C" w:rsidP="00931928">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3F7E1FCD" w14:textId="77777777" w:rsidR="003A616C" w:rsidRPr="00971E86" w:rsidRDefault="003A616C" w:rsidP="00931928">
            <w:pPr>
              <w:jc w:val="center"/>
              <w:rPr>
                <w:rFonts w:ascii="Calibri" w:hAnsi="Calibri"/>
                <w:color w:val="000000"/>
              </w:rPr>
            </w:pPr>
            <w:r w:rsidRPr="00971E86">
              <w:rPr>
                <w:rFonts w:ascii="Calibri" w:hAnsi="Calibri" w:cs="Arial"/>
                <w:color w:val="000000"/>
              </w:rPr>
              <w:t>3000</w:t>
            </w:r>
          </w:p>
        </w:tc>
      </w:tr>
      <w:tr w:rsidR="003A616C" w:rsidRPr="00971E86" w14:paraId="4F4C6209"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7F8617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EBF6DAA" w14:textId="77777777" w:rsidR="003A616C" w:rsidRPr="00971E86" w:rsidRDefault="003A616C" w:rsidP="00931928">
            <w:pPr>
              <w:rPr>
                <w:rFonts w:ascii="Calibri" w:hAnsi="Calibri"/>
                <w:color w:val="000000"/>
              </w:rPr>
            </w:pPr>
            <w:r w:rsidRPr="00971E86">
              <w:rPr>
                <w:rFonts w:ascii="Calibri" w:hAnsi="Calibri" w:cs="Arial"/>
                <w:color w:val="000000"/>
              </w:rPr>
              <w:t>Political Science</w:t>
            </w:r>
          </w:p>
        </w:tc>
        <w:tc>
          <w:tcPr>
            <w:tcW w:w="2273" w:type="dxa"/>
            <w:tcBorders>
              <w:top w:val="nil"/>
              <w:left w:val="nil"/>
              <w:bottom w:val="single" w:sz="8" w:space="0" w:color="auto"/>
              <w:right w:val="single" w:sz="8" w:space="0" w:color="auto"/>
            </w:tcBorders>
            <w:shd w:val="clear" w:color="auto" w:fill="auto"/>
            <w:vAlign w:val="center"/>
            <w:hideMark/>
          </w:tcPr>
          <w:p w14:paraId="70DEFA62" w14:textId="77777777" w:rsidR="003A616C" w:rsidRPr="00971E86" w:rsidRDefault="003A616C" w:rsidP="00931928">
            <w:pPr>
              <w:rPr>
                <w:rFonts w:ascii="Calibri" w:hAnsi="Calibri"/>
                <w:color w:val="000000"/>
              </w:rPr>
            </w:pPr>
            <w:r w:rsidRPr="00971E86">
              <w:rPr>
                <w:rFonts w:ascii="Calibri" w:hAnsi="Calibri" w:cs="Arial"/>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35386375" w14:textId="77777777" w:rsidR="003A616C" w:rsidRPr="00971E86" w:rsidRDefault="003A616C" w:rsidP="00931928">
            <w:pPr>
              <w:jc w:val="center"/>
              <w:rPr>
                <w:rFonts w:ascii="Calibri" w:hAnsi="Calibri"/>
                <w:color w:val="000000"/>
              </w:rPr>
            </w:pPr>
            <w:r w:rsidRPr="00971E86">
              <w:rPr>
                <w:rFonts w:ascii="Calibri" w:hAnsi="Calibri" w:cs="Arial"/>
                <w:color w:val="000000"/>
              </w:rPr>
              <w:t>3000</w:t>
            </w:r>
          </w:p>
        </w:tc>
      </w:tr>
      <w:tr w:rsidR="003A616C" w:rsidRPr="00971E86" w14:paraId="38CD9C9F" w14:textId="77777777" w:rsidTr="00931928">
        <w:trPr>
          <w:trHeight w:val="450"/>
        </w:trPr>
        <w:tc>
          <w:tcPr>
            <w:tcW w:w="1720" w:type="dxa"/>
            <w:vMerge/>
            <w:tcBorders>
              <w:top w:val="nil"/>
              <w:left w:val="single" w:sz="8" w:space="0" w:color="auto"/>
              <w:bottom w:val="single" w:sz="8" w:space="0" w:color="000000"/>
              <w:right w:val="single" w:sz="8" w:space="0" w:color="auto"/>
            </w:tcBorders>
            <w:vAlign w:val="center"/>
            <w:hideMark/>
          </w:tcPr>
          <w:p w14:paraId="4059C7A4" w14:textId="77777777" w:rsidR="003A616C" w:rsidRPr="00971E86" w:rsidRDefault="003A616C" w:rsidP="00931928">
            <w:pPr>
              <w:rPr>
                <w:rFonts w:ascii="Calibri" w:hAnsi="Calibri"/>
                <w:b/>
                <w:bCs/>
                <w:color w:val="000000"/>
              </w:rPr>
            </w:pPr>
          </w:p>
        </w:tc>
        <w:tc>
          <w:tcPr>
            <w:tcW w:w="3520" w:type="dxa"/>
            <w:vMerge w:val="restart"/>
            <w:tcBorders>
              <w:top w:val="nil"/>
              <w:left w:val="single" w:sz="8" w:space="0" w:color="auto"/>
              <w:bottom w:val="single" w:sz="8" w:space="0" w:color="000000"/>
              <w:right w:val="single" w:sz="8" w:space="0" w:color="auto"/>
            </w:tcBorders>
            <w:shd w:val="clear" w:color="auto" w:fill="auto"/>
            <w:vAlign w:val="center"/>
            <w:hideMark/>
          </w:tcPr>
          <w:p w14:paraId="4F4CA649" w14:textId="77777777" w:rsidR="003A616C" w:rsidRPr="00971E86" w:rsidRDefault="003A616C" w:rsidP="00931928">
            <w:pPr>
              <w:rPr>
                <w:rFonts w:ascii="Calibri" w:hAnsi="Calibri"/>
                <w:color w:val="000000"/>
              </w:rPr>
            </w:pPr>
            <w:r w:rsidRPr="00971E86">
              <w:rPr>
                <w:rFonts w:ascii="Calibri" w:hAnsi="Calibri" w:cs="Arial"/>
                <w:color w:val="000000"/>
              </w:rPr>
              <w:t>Sociology</w:t>
            </w:r>
          </w:p>
        </w:tc>
        <w:tc>
          <w:tcPr>
            <w:tcW w:w="2273" w:type="dxa"/>
            <w:vMerge w:val="restart"/>
            <w:tcBorders>
              <w:top w:val="nil"/>
              <w:left w:val="single" w:sz="8" w:space="0" w:color="auto"/>
              <w:bottom w:val="single" w:sz="8" w:space="0" w:color="000000"/>
              <w:right w:val="single" w:sz="8" w:space="0" w:color="auto"/>
            </w:tcBorders>
            <w:shd w:val="clear" w:color="auto" w:fill="auto"/>
            <w:vAlign w:val="center"/>
            <w:hideMark/>
          </w:tcPr>
          <w:p w14:paraId="4A9411D7" w14:textId="77777777" w:rsidR="003A616C" w:rsidRPr="00971E86" w:rsidRDefault="003A616C" w:rsidP="00931928">
            <w:pPr>
              <w:rPr>
                <w:rFonts w:ascii="Calibri" w:hAnsi="Calibri"/>
                <w:color w:val="000000"/>
              </w:rPr>
            </w:pPr>
            <w:r w:rsidRPr="00971E86">
              <w:rPr>
                <w:rFonts w:ascii="Calibri" w:hAnsi="Calibri" w:cs="Arial"/>
                <w:color w:val="000000"/>
              </w:rPr>
              <w:t>doktorský (3 roky)</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14:paraId="2D7D3E59" w14:textId="77777777" w:rsidR="003A616C" w:rsidRPr="00971E86" w:rsidRDefault="003A616C" w:rsidP="00931928">
            <w:pPr>
              <w:jc w:val="center"/>
              <w:rPr>
                <w:rFonts w:ascii="Calibri" w:hAnsi="Calibri"/>
                <w:color w:val="000000"/>
              </w:rPr>
            </w:pPr>
            <w:r w:rsidRPr="00971E86">
              <w:rPr>
                <w:rFonts w:ascii="Calibri" w:hAnsi="Calibri" w:cs="Arial"/>
                <w:color w:val="000000"/>
              </w:rPr>
              <w:t>3000</w:t>
            </w:r>
          </w:p>
        </w:tc>
      </w:tr>
      <w:tr w:rsidR="003A616C" w:rsidRPr="00971E86" w14:paraId="1346CCCC" w14:textId="77777777" w:rsidTr="00931928">
        <w:trPr>
          <w:trHeight w:val="450"/>
        </w:trPr>
        <w:tc>
          <w:tcPr>
            <w:tcW w:w="1720" w:type="dxa"/>
            <w:vMerge/>
            <w:tcBorders>
              <w:top w:val="nil"/>
              <w:left w:val="single" w:sz="8" w:space="0" w:color="auto"/>
              <w:bottom w:val="single" w:sz="8" w:space="0" w:color="000000"/>
              <w:right w:val="single" w:sz="8" w:space="0" w:color="auto"/>
            </w:tcBorders>
            <w:vAlign w:val="center"/>
            <w:hideMark/>
          </w:tcPr>
          <w:p w14:paraId="42FE53C2" w14:textId="77777777" w:rsidR="003A616C" w:rsidRPr="00971E86" w:rsidRDefault="003A616C" w:rsidP="00931928">
            <w:pPr>
              <w:rPr>
                <w:rFonts w:ascii="Calibri" w:hAnsi="Calibri"/>
                <w:b/>
                <w:bCs/>
                <w:color w:val="000000"/>
              </w:rPr>
            </w:pPr>
          </w:p>
        </w:tc>
        <w:tc>
          <w:tcPr>
            <w:tcW w:w="3520" w:type="dxa"/>
            <w:vMerge/>
            <w:tcBorders>
              <w:top w:val="nil"/>
              <w:left w:val="single" w:sz="8" w:space="0" w:color="auto"/>
              <w:bottom w:val="single" w:sz="8" w:space="0" w:color="000000"/>
              <w:right w:val="single" w:sz="8" w:space="0" w:color="auto"/>
            </w:tcBorders>
            <w:vAlign w:val="center"/>
            <w:hideMark/>
          </w:tcPr>
          <w:p w14:paraId="31E004B5" w14:textId="77777777" w:rsidR="003A616C" w:rsidRPr="00971E86" w:rsidRDefault="003A616C" w:rsidP="00931928">
            <w:pPr>
              <w:rPr>
                <w:rFonts w:ascii="Calibri" w:hAnsi="Calibri"/>
                <w:color w:val="000000"/>
              </w:rPr>
            </w:pPr>
          </w:p>
        </w:tc>
        <w:tc>
          <w:tcPr>
            <w:tcW w:w="2273" w:type="dxa"/>
            <w:vMerge/>
            <w:tcBorders>
              <w:top w:val="nil"/>
              <w:left w:val="single" w:sz="8" w:space="0" w:color="auto"/>
              <w:bottom w:val="single" w:sz="8" w:space="0" w:color="000000"/>
              <w:right w:val="single" w:sz="8" w:space="0" w:color="auto"/>
            </w:tcBorders>
            <w:vAlign w:val="center"/>
            <w:hideMark/>
          </w:tcPr>
          <w:p w14:paraId="7A215550" w14:textId="77777777" w:rsidR="003A616C" w:rsidRPr="00971E86" w:rsidRDefault="003A616C" w:rsidP="00931928">
            <w:pPr>
              <w:rPr>
                <w:rFonts w:ascii="Calibri" w:hAnsi="Calibri"/>
                <w:color w:val="000000"/>
              </w:rPr>
            </w:pPr>
          </w:p>
        </w:tc>
        <w:tc>
          <w:tcPr>
            <w:tcW w:w="2547" w:type="dxa"/>
            <w:vMerge/>
            <w:tcBorders>
              <w:top w:val="nil"/>
              <w:left w:val="single" w:sz="8" w:space="0" w:color="auto"/>
              <w:bottom w:val="single" w:sz="8" w:space="0" w:color="000000"/>
              <w:right w:val="single" w:sz="8" w:space="0" w:color="auto"/>
            </w:tcBorders>
            <w:vAlign w:val="center"/>
            <w:hideMark/>
          </w:tcPr>
          <w:p w14:paraId="6BD2DBCA" w14:textId="77777777" w:rsidR="003A616C" w:rsidRPr="00971E86" w:rsidRDefault="003A616C" w:rsidP="00931928">
            <w:pPr>
              <w:rPr>
                <w:rFonts w:ascii="Calibri" w:hAnsi="Calibri"/>
                <w:color w:val="000000"/>
              </w:rPr>
            </w:pPr>
          </w:p>
        </w:tc>
      </w:tr>
      <w:tr w:rsidR="003A616C" w:rsidRPr="00971E86" w14:paraId="6B16A06F" w14:textId="77777777" w:rsidTr="00931928">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1E2B5DB1" w14:textId="77777777" w:rsidR="003A616C" w:rsidRPr="00971E86" w:rsidRDefault="003A616C" w:rsidP="00931928">
            <w:pPr>
              <w:jc w:val="center"/>
              <w:rPr>
                <w:rFonts w:ascii="Calibri" w:hAnsi="Calibri"/>
                <w:b/>
                <w:bCs/>
                <w:color w:val="000000"/>
              </w:rPr>
            </w:pPr>
            <w:r w:rsidRPr="00971E86">
              <w:rPr>
                <w:rFonts w:ascii="Calibri" w:hAnsi="Calibri"/>
                <w:b/>
                <w:bCs/>
                <w:color w:val="000000"/>
              </w:rPr>
              <w:t>Právnická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00B60FE5" w14:textId="77777777" w:rsidR="003A616C" w:rsidRPr="00971E86" w:rsidRDefault="003A616C" w:rsidP="00931928">
            <w:pPr>
              <w:rPr>
                <w:rFonts w:ascii="Calibri" w:hAnsi="Calibri"/>
                <w:color w:val="000000"/>
              </w:rPr>
            </w:pPr>
            <w:r w:rsidRPr="00971E86">
              <w:rPr>
                <w:rFonts w:ascii="Calibri" w:hAnsi="Calibri"/>
                <w:color w:val="000000"/>
              </w:rPr>
              <w:t>European and International Law</w:t>
            </w:r>
          </w:p>
        </w:tc>
        <w:tc>
          <w:tcPr>
            <w:tcW w:w="2273" w:type="dxa"/>
            <w:tcBorders>
              <w:top w:val="nil"/>
              <w:left w:val="nil"/>
              <w:bottom w:val="single" w:sz="8" w:space="0" w:color="auto"/>
              <w:right w:val="single" w:sz="8" w:space="0" w:color="auto"/>
            </w:tcBorders>
            <w:shd w:val="clear" w:color="auto" w:fill="auto"/>
            <w:vAlign w:val="center"/>
            <w:hideMark/>
          </w:tcPr>
          <w:p w14:paraId="638C6755" w14:textId="77777777" w:rsidR="003A616C" w:rsidRPr="00971E86" w:rsidRDefault="003A616C" w:rsidP="00931928">
            <w:pPr>
              <w:rPr>
                <w:rFonts w:ascii="Calibri" w:hAnsi="Calibri"/>
                <w:color w:val="000000"/>
              </w:rPr>
            </w:pPr>
            <w:r w:rsidRPr="00971E86">
              <w:rPr>
                <w:rFonts w:ascii="Calibri" w:hAnsi="Calibri"/>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1C6508FD" w14:textId="77777777" w:rsidR="003A616C" w:rsidRPr="00971E86" w:rsidRDefault="003A616C" w:rsidP="00931928">
            <w:pPr>
              <w:jc w:val="center"/>
              <w:rPr>
                <w:rFonts w:ascii="Calibri" w:hAnsi="Calibri"/>
                <w:color w:val="000000"/>
              </w:rPr>
            </w:pPr>
            <w:r w:rsidRPr="00971E86">
              <w:rPr>
                <w:rFonts w:ascii="Calibri" w:hAnsi="Calibri"/>
                <w:color w:val="000000"/>
              </w:rPr>
              <w:t>1200</w:t>
            </w:r>
          </w:p>
        </w:tc>
      </w:tr>
      <w:tr w:rsidR="003A616C" w:rsidRPr="00971E86" w14:paraId="72F4DD78"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E15A9F3"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025B136" w14:textId="77777777" w:rsidR="003A616C" w:rsidRPr="00971E86" w:rsidRDefault="003A616C" w:rsidP="00931928">
            <w:pPr>
              <w:rPr>
                <w:rFonts w:ascii="Calibri" w:hAnsi="Calibri"/>
                <w:color w:val="000000"/>
              </w:rPr>
            </w:pPr>
            <w:r w:rsidRPr="00971E86">
              <w:rPr>
                <w:rFonts w:ascii="Calibri" w:hAnsi="Calibri"/>
                <w:color w:val="000000"/>
              </w:rPr>
              <w:t>International and European Law</w:t>
            </w:r>
          </w:p>
        </w:tc>
        <w:tc>
          <w:tcPr>
            <w:tcW w:w="2273" w:type="dxa"/>
            <w:tcBorders>
              <w:top w:val="nil"/>
              <w:left w:val="nil"/>
              <w:bottom w:val="single" w:sz="8" w:space="0" w:color="auto"/>
              <w:right w:val="single" w:sz="8" w:space="0" w:color="auto"/>
            </w:tcBorders>
            <w:shd w:val="clear" w:color="auto" w:fill="auto"/>
            <w:vAlign w:val="center"/>
            <w:hideMark/>
          </w:tcPr>
          <w:p w14:paraId="410C279A" w14:textId="77777777" w:rsidR="003A616C" w:rsidRPr="00971E86" w:rsidRDefault="003A616C" w:rsidP="00931928">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0A5827A0" w14:textId="77777777" w:rsidR="003A616C" w:rsidRPr="00971E86" w:rsidRDefault="003A616C" w:rsidP="00931928">
            <w:pPr>
              <w:jc w:val="center"/>
              <w:rPr>
                <w:rFonts w:ascii="Calibri" w:hAnsi="Calibri"/>
                <w:color w:val="000000"/>
              </w:rPr>
            </w:pPr>
            <w:r w:rsidRPr="00971E86">
              <w:rPr>
                <w:rFonts w:ascii="Calibri" w:hAnsi="Calibri"/>
                <w:color w:val="000000"/>
              </w:rPr>
              <w:t>2500</w:t>
            </w:r>
          </w:p>
        </w:tc>
      </w:tr>
      <w:tr w:rsidR="003A616C" w:rsidRPr="00971E86" w14:paraId="510EA083" w14:textId="77777777" w:rsidTr="00931928">
        <w:trPr>
          <w:trHeight w:val="360"/>
        </w:trPr>
        <w:tc>
          <w:tcPr>
            <w:tcW w:w="1720" w:type="dxa"/>
            <w:vMerge/>
            <w:tcBorders>
              <w:top w:val="nil"/>
              <w:left w:val="single" w:sz="8" w:space="0" w:color="auto"/>
              <w:bottom w:val="single" w:sz="8" w:space="0" w:color="000000"/>
              <w:right w:val="single" w:sz="8" w:space="0" w:color="auto"/>
            </w:tcBorders>
            <w:vAlign w:val="center"/>
            <w:hideMark/>
          </w:tcPr>
          <w:p w14:paraId="36E13536"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8C332C1" w14:textId="77777777" w:rsidR="003A616C" w:rsidRPr="006F0981" w:rsidRDefault="003A616C" w:rsidP="00931928">
            <w:pPr>
              <w:rPr>
                <w:rFonts w:ascii="Calibri" w:hAnsi="Calibri"/>
                <w:color w:val="FF0000"/>
              </w:rPr>
            </w:pPr>
            <w:r w:rsidRPr="006F0981">
              <w:rPr>
                <w:rFonts w:ascii="Calibri" w:hAnsi="Calibri"/>
                <w:color w:val="FF0000"/>
              </w:rPr>
              <w:t>International Law, War and Peace Studies</w:t>
            </w:r>
          </w:p>
        </w:tc>
        <w:tc>
          <w:tcPr>
            <w:tcW w:w="2273" w:type="dxa"/>
            <w:tcBorders>
              <w:top w:val="nil"/>
              <w:left w:val="nil"/>
              <w:bottom w:val="single" w:sz="8" w:space="0" w:color="auto"/>
              <w:right w:val="single" w:sz="8" w:space="0" w:color="auto"/>
            </w:tcBorders>
            <w:shd w:val="clear" w:color="auto" w:fill="auto"/>
            <w:vAlign w:val="center"/>
            <w:hideMark/>
          </w:tcPr>
          <w:p w14:paraId="737F03A8" w14:textId="77777777" w:rsidR="003A616C" w:rsidRPr="006F0981" w:rsidRDefault="003A616C" w:rsidP="00931928">
            <w:pPr>
              <w:rPr>
                <w:rFonts w:ascii="Calibri" w:hAnsi="Calibri"/>
                <w:color w:val="FF0000"/>
              </w:rPr>
            </w:pPr>
            <w:r w:rsidRPr="006F0981">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6ABC3373" w14:textId="77777777" w:rsidR="003A616C" w:rsidRPr="006F0981" w:rsidRDefault="003A616C" w:rsidP="00931928">
            <w:pPr>
              <w:jc w:val="center"/>
              <w:rPr>
                <w:rFonts w:ascii="Calibri" w:hAnsi="Calibri"/>
                <w:color w:val="FF0000"/>
              </w:rPr>
            </w:pPr>
            <w:r w:rsidRPr="006F0981">
              <w:rPr>
                <w:rFonts w:ascii="Calibri" w:hAnsi="Calibri"/>
                <w:color w:val="FF0000"/>
              </w:rPr>
              <w:t>4200</w:t>
            </w:r>
          </w:p>
        </w:tc>
      </w:tr>
      <w:tr w:rsidR="003A616C" w:rsidRPr="00971E86" w14:paraId="6910927C" w14:textId="77777777" w:rsidTr="00931928">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3930A459" w14:textId="77777777" w:rsidR="003A616C" w:rsidRPr="00971E86" w:rsidRDefault="003A616C" w:rsidP="00931928">
            <w:pPr>
              <w:jc w:val="center"/>
              <w:rPr>
                <w:rFonts w:ascii="Calibri" w:hAnsi="Calibri"/>
                <w:b/>
                <w:bCs/>
                <w:color w:val="000000"/>
              </w:rPr>
            </w:pPr>
            <w:r w:rsidRPr="00971E86">
              <w:rPr>
                <w:rFonts w:ascii="Calibri" w:hAnsi="Calibri"/>
                <w:b/>
                <w:bCs/>
                <w:color w:val="000000"/>
              </w:rPr>
              <w:t>Lékařská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1A1DAD3F" w14:textId="77777777" w:rsidR="003A616C" w:rsidRPr="00971E86" w:rsidRDefault="003A616C" w:rsidP="00931928">
            <w:pPr>
              <w:rPr>
                <w:rFonts w:ascii="Calibri" w:hAnsi="Calibri"/>
                <w:color w:val="000000"/>
              </w:rPr>
            </w:pPr>
            <w:r w:rsidRPr="00971E86">
              <w:rPr>
                <w:rFonts w:ascii="Calibri" w:hAnsi="Calibri"/>
                <w:color w:val="000000"/>
              </w:rPr>
              <w:t>Anatomy, Histology and Embryology</w:t>
            </w:r>
          </w:p>
        </w:tc>
        <w:tc>
          <w:tcPr>
            <w:tcW w:w="2273" w:type="dxa"/>
            <w:tcBorders>
              <w:top w:val="nil"/>
              <w:left w:val="nil"/>
              <w:bottom w:val="single" w:sz="8" w:space="0" w:color="auto"/>
              <w:right w:val="single" w:sz="8" w:space="0" w:color="auto"/>
            </w:tcBorders>
            <w:shd w:val="clear" w:color="auto" w:fill="auto"/>
            <w:vAlign w:val="center"/>
            <w:hideMark/>
          </w:tcPr>
          <w:p w14:paraId="7F8C053A"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9B17CE1"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28EFD8DE"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BD09B94"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CED5242" w14:textId="77777777" w:rsidR="003A616C" w:rsidRPr="00971E86" w:rsidRDefault="003A616C" w:rsidP="00931928">
            <w:pPr>
              <w:rPr>
                <w:rFonts w:ascii="Calibri" w:hAnsi="Calibri"/>
                <w:color w:val="000000"/>
              </w:rPr>
            </w:pPr>
            <w:r w:rsidRPr="00971E86">
              <w:rPr>
                <w:rFonts w:ascii="Calibri" w:hAnsi="Calibri"/>
                <w:color w:val="000000"/>
              </w:rPr>
              <w:t>Dentistry</w:t>
            </w:r>
          </w:p>
        </w:tc>
        <w:tc>
          <w:tcPr>
            <w:tcW w:w="2273" w:type="dxa"/>
            <w:tcBorders>
              <w:top w:val="nil"/>
              <w:left w:val="nil"/>
              <w:bottom w:val="single" w:sz="8" w:space="0" w:color="auto"/>
              <w:right w:val="single" w:sz="8" w:space="0" w:color="auto"/>
            </w:tcBorders>
            <w:shd w:val="clear" w:color="auto" w:fill="auto"/>
            <w:vAlign w:val="center"/>
            <w:hideMark/>
          </w:tcPr>
          <w:p w14:paraId="4779917B"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DCEFDEB"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6C37F3A1"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45F94D8"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1DDCDEE" w14:textId="77777777" w:rsidR="003A616C" w:rsidRPr="00971E86" w:rsidRDefault="003A616C" w:rsidP="00931928">
            <w:pPr>
              <w:rPr>
                <w:rFonts w:ascii="Calibri" w:hAnsi="Calibri"/>
                <w:color w:val="000000"/>
              </w:rPr>
            </w:pPr>
            <w:r w:rsidRPr="00971E86">
              <w:rPr>
                <w:rFonts w:ascii="Calibri" w:hAnsi="Calibri"/>
                <w:color w:val="000000"/>
              </w:rPr>
              <w:t>Dentistry</w:t>
            </w:r>
          </w:p>
        </w:tc>
        <w:tc>
          <w:tcPr>
            <w:tcW w:w="2273" w:type="dxa"/>
            <w:tcBorders>
              <w:top w:val="nil"/>
              <w:left w:val="nil"/>
              <w:bottom w:val="single" w:sz="8" w:space="0" w:color="auto"/>
              <w:right w:val="single" w:sz="8" w:space="0" w:color="auto"/>
            </w:tcBorders>
            <w:shd w:val="clear" w:color="auto" w:fill="auto"/>
            <w:vAlign w:val="center"/>
            <w:hideMark/>
          </w:tcPr>
          <w:p w14:paraId="2531E46D" w14:textId="77777777" w:rsidR="003A616C" w:rsidRPr="00971E86" w:rsidRDefault="003A616C" w:rsidP="00931928">
            <w:pPr>
              <w:rPr>
                <w:rFonts w:ascii="Calibri" w:hAnsi="Calibri"/>
                <w:color w:val="000000"/>
              </w:rPr>
            </w:pPr>
            <w:r w:rsidRPr="00971E86">
              <w:rPr>
                <w:rFonts w:ascii="Calibri" w:hAnsi="Calibri"/>
                <w:color w:val="000000"/>
              </w:rPr>
              <w:t>magisterský</w:t>
            </w:r>
          </w:p>
        </w:tc>
        <w:tc>
          <w:tcPr>
            <w:tcW w:w="2547" w:type="dxa"/>
            <w:tcBorders>
              <w:top w:val="nil"/>
              <w:left w:val="nil"/>
              <w:bottom w:val="single" w:sz="8" w:space="0" w:color="auto"/>
              <w:right w:val="single" w:sz="8" w:space="0" w:color="auto"/>
            </w:tcBorders>
            <w:shd w:val="clear" w:color="auto" w:fill="auto"/>
            <w:vAlign w:val="center"/>
            <w:hideMark/>
          </w:tcPr>
          <w:p w14:paraId="0614EF96" w14:textId="77777777" w:rsidR="003A616C" w:rsidRPr="00971E86" w:rsidRDefault="003A616C" w:rsidP="00931928">
            <w:pPr>
              <w:jc w:val="center"/>
              <w:rPr>
                <w:rFonts w:ascii="Calibri" w:hAnsi="Calibri"/>
                <w:color w:val="000000"/>
              </w:rPr>
            </w:pPr>
            <w:r w:rsidRPr="00971E86">
              <w:rPr>
                <w:rFonts w:ascii="Calibri" w:hAnsi="Calibri"/>
                <w:color w:val="000000"/>
              </w:rPr>
              <w:t>11 800</w:t>
            </w:r>
          </w:p>
        </w:tc>
      </w:tr>
      <w:tr w:rsidR="003A616C" w:rsidRPr="00971E86" w14:paraId="77607540"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98A52C9"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A96C70F" w14:textId="77777777" w:rsidR="003A616C" w:rsidRPr="00971E86" w:rsidRDefault="003A616C" w:rsidP="00931928">
            <w:pPr>
              <w:rPr>
                <w:rFonts w:ascii="Calibri" w:hAnsi="Calibri"/>
                <w:color w:val="000000"/>
              </w:rPr>
            </w:pPr>
            <w:r w:rsidRPr="00971E86">
              <w:rPr>
                <w:rFonts w:ascii="Calibri" w:hAnsi="Calibri"/>
                <w:color w:val="000000"/>
              </w:rPr>
              <w:t>General Medicine</w:t>
            </w:r>
          </w:p>
        </w:tc>
        <w:tc>
          <w:tcPr>
            <w:tcW w:w="2273" w:type="dxa"/>
            <w:tcBorders>
              <w:top w:val="nil"/>
              <w:left w:val="nil"/>
              <w:bottom w:val="single" w:sz="8" w:space="0" w:color="auto"/>
              <w:right w:val="single" w:sz="8" w:space="0" w:color="auto"/>
            </w:tcBorders>
            <w:shd w:val="clear" w:color="auto" w:fill="auto"/>
            <w:vAlign w:val="center"/>
            <w:hideMark/>
          </w:tcPr>
          <w:p w14:paraId="555F3C5A" w14:textId="77777777" w:rsidR="003A616C" w:rsidRPr="00971E86" w:rsidRDefault="003A616C" w:rsidP="00931928">
            <w:pPr>
              <w:rPr>
                <w:rFonts w:ascii="Calibri" w:hAnsi="Calibri"/>
                <w:color w:val="000000"/>
              </w:rPr>
            </w:pPr>
            <w:r w:rsidRPr="00971E86">
              <w:rPr>
                <w:rFonts w:ascii="Calibri" w:hAnsi="Calibri"/>
                <w:color w:val="000000"/>
              </w:rPr>
              <w:t>magisterský</w:t>
            </w:r>
          </w:p>
        </w:tc>
        <w:tc>
          <w:tcPr>
            <w:tcW w:w="2547" w:type="dxa"/>
            <w:tcBorders>
              <w:top w:val="nil"/>
              <w:left w:val="nil"/>
              <w:bottom w:val="single" w:sz="8" w:space="0" w:color="auto"/>
              <w:right w:val="single" w:sz="8" w:space="0" w:color="auto"/>
            </w:tcBorders>
            <w:shd w:val="clear" w:color="auto" w:fill="auto"/>
            <w:vAlign w:val="center"/>
            <w:hideMark/>
          </w:tcPr>
          <w:p w14:paraId="419B217C" w14:textId="77777777" w:rsidR="003A616C" w:rsidRPr="00971E86" w:rsidRDefault="003A616C" w:rsidP="00931928">
            <w:pPr>
              <w:jc w:val="center"/>
              <w:rPr>
                <w:rFonts w:ascii="Calibri" w:hAnsi="Calibri"/>
                <w:color w:val="000000"/>
              </w:rPr>
            </w:pPr>
            <w:r w:rsidRPr="00971E86">
              <w:rPr>
                <w:rFonts w:ascii="Calibri" w:hAnsi="Calibri"/>
                <w:color w:val="000000"/>
              </w:rPr>
              <w:t>10 500</w:t>
            </w:r>
          </w:p>
        </w:tc>
      </w:tr>
      <w:tr w:rsidR="003A616C" w:rsidRPr="00971E86" w14:paraId="055F85AB"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A7F04F8"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5EE8D84" w14:textId="77777777" w:rsidR="003A616C" w:rsidRPr="00971E86" w:rsidRDefault="003A616C" w:rsidP="00931928">
            <w:pPr>
              <w:rPr>
                <w:rFonts w:ascii="Calibri" w:hAnsi="Calibri"/>
                <w:color w:val="000000"/>
              </w:rPr>
            </w:pPr>
            <w:r w:rsidRPr="00971E86">
              <w:rPr>
                <w:rFonts w:ascii="Calibri" w:hAnsi="Calibri"/>
                <w:color w:val="000000"/>
              </w:rPr>
              <w:t>Gynaecology and Obstetrics</w:t>
            </w:r>
          </w:p>
        </w:tc>
        <w:tc>
          <w:tcPr>
            <w:tcW w:w="2273" w:type="dxa"/>
            <w:tcBorders>
              <w:top w:val="nil"/>
              <w:left w:val="nil"/>
              <w:bottom w:val="single" w:sz="8" w:space="0" w:color="auto"/>
              <w:right w:val="single" w:sz="8" w:space="0" w:color="auto"/>
            </w:tcBorders>
            <w:shd w:val="clear" w:color="auto" w:fill="auto"/>
            <w:vAlign w:val="center"/>
            <w:hideMark/>
          </w:tcPr>
          <w:p w14:paraId="2BB7B840"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2244B0A"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69CF5F81" w14:textId="77777777" w:rsidTr="00931928">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3C97AC17"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1B1C653" w14:textId="77777777" w:rsidR="003A616C" w:rsidRPr="00971E86" w:rsidRDefault="003A616C" w:rsidP="00931928">
            <w:pPr>
              <w:rPr>
                <w:rFonts w:ascii="Calibri" w:hAnsi="Calibri"/>
                <w:color w:val="000000"/>
              </w:rPr>
            </w:pPr>
            <w:r w:rsidRPr="00971E86">
              <w:rPr>
                <w:rFonts w:ascii="Calibri" w:hAnsi="Calibri"/>
                <w:color w:val="000000"/>
              </w:rPr>
              <w:t>Hygiene, Preventive Medicine and Epidemiology</w:t>
            </w:r>
          </w:p>
        </w:tc>
        <w:tc>
          <w:tcPr>
            <w:tcW w:w="2273" w:type="dxa"/>
            <w:tcBorders>
              <w:top w:val="nil"/>
              <w:left w:val="nil"/>
              <w:bottom w:val="single" w:sz="8" w:space="0" w:color="auto"/>
              <w:right w:val="single" w:sz="8" w:space="0" w:color="auto"/>
            </w:tcBorders>
            <w:shd w:val="clear" w:color="auto" w:fill="auto"/>
            <w:vAlign w:val="center"/>
            <w:hideMark/>
          </w:tcPr>
          <w:p w14:paraId="3C121B12"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DA54EDE"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66136AEC"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38FD54B"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FF67AA2" w14:textId="77777777" w:rsidR="003A616C" w:rsidRPr="00971E86" w:rsidRDefault="003A616C" w:rsidP="00931928">
            <w:pPr>
              <w:rPr>
                <w:rFonts w:ascii="Calibri" w:hAnsi="Calibri"/>
                <w:color w:val="000000"/>
              </w:rPr>
            </w:pPr>
            <w:r w:rsidRPr="00971E86">
              <w:rPr>
                <w:rFonts w:ascii="Calibri" w:hAnsi="Calibri"/>
                <w:color w:val="000000"/>
              </w:rPr>
              <w:t>Imaging Methods</w:t>
            </w:r>
          </w:p>
        </w:tc>
        <w:tc>
          <w:tcPr>
            <w:tcW w:w="2273" w:type="dxa"/>
            <w:tcBorders>
              <w:top w:val="nil"/>
              <w:left w:val="nil"/>
              <w:bottom w:val="single" w:sz="8" w:space="0" w:color="auto"/>
              <w:right w:val="single" w:sz="8" w:space="0" w:color="auto"/>
            </w:tcBorders>
            <w:shd w:val="clear" w:color="auto" w:fill="auto"/>
            <w:vAlign w:val="center"/>
            <w:hideMark/>
          </w:tcPr>
          <w:p w14:paraId="3DCB7144"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40C5246E"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535B5F63"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1F9CD3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7422C31" w14:textId="77777777" w:rsidR="003A616C" w:rsidRPr="00971E86" w:rsidRDefault="003A616C" w:rsidP="00931928">
            <w:pPr>
              <w:rPr>
                <w:rFonts w:ascii="Calibri" w:hAnsi="Calibri"/>
                <w:color w:val="000000"/>
              </w:rPr>
            </w:pPr>
            <w:r w:rsidRPr="00971E86">
              <w:rPr>
                <w:rFonts w:ascii="Calibri" w:hAnsi="Calibri"/>
                <w:color w:val="000000"/>
              </w:rPr>
              <w:t>Internal Medicine</w:t>
            </w:r>
          </w:p>
        </w:tc>
        <w:tc>
          <w:tcPr>
            <w:tcW w:w="2273" w:type="dxa"/>
            <w:tcBorders>
              <w:top w:val="nil"/>
              <w:left w:val="nil"/>
              <w:bottom w:val="single" w:sz="8" w:space="0" w:color="auto"/>
              <w:right w:val="single" w:sz="8" w:space="0" w:color="auto"/>
            </w:tcBorders>
            <w:shd w:val="clear" w:color="auto" w:fill="auto"/>
            <w:vAlign w:val="center"/>
            <w:hideMark/>
          </w:tcPr>
          <w:p w14:paraId="00A627A6"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14BC89A"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17549B02"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3673B14"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A526540" w14:textId="77777777" w:rsidR="003A616C" w:rsidRPr="00971E86" w:rsidRDefault="003A616C" w:rsidP="00931928">
            <w:pPr>
              <w:rPr>
                <w:rFonts w:ascii="Calibri" w:hAnsi="Calibri"/>
                <w:color w:val="000000"/>
              </w:rPr>
            </w:pPr>
            <w:r w:rsidRPr="00971E86">
              <w:rPr>
                <w:rFonts w:ascii="Calibri" w:hAnsi="Calibri"/>
                <w:color w:val="000000"/>
              </w:rPr>
              <w:t>Medical Biology</w:t>
            </w:r>
          </w:p>
        </w:tc>
        <w:tc>
          <w:tcPr>
            <w:tcW w:w="2273" w:type="dxa"/>
            <w:tcBorders>
              <w:top w:val="nil"/>
              <w:left w:val="nil"/>
              <w:bottom w:val="single" w:sz="8" w:space="0" w:color="auto"/>
              <w:right w:val="single" w:sz="8" w:space="0" w:color="auto"/>
            </w:tcBorders>
            <w:shd w:val="clear" w:color="auto" w:fill="auto"/>
            <w:vAlign w:val="center"/>
            <w:hideMark/>
          </w:tcPr>
          <w:p w14:paraId="2603332D"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3CF008A"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042D14C4"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3CB4C48"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93A349B" w14:textId="77777777" w:rsidR="003A616C" w:rsidRPr="00971E86" w:rsidRDefault="003A616C" w:rsidP="00931928">
            <w:pPr>
              <w:rPr>
                <w:rFonts w:ascii="Calibri" w:hAnsi="Calibri"/>
                <w:color w:val="000000"/>
              </w:rPr>
            </w:pPr>
            <w:r w:rsidRPr="00971E86">
              <w:rPr>
                <w:rFonts w:ascii="Calibri" w:hAnsi="Calibri"/>
                <w:color w:val="000000"/>
              </w:rPr>
              <w:t>Medical Biophysics</w:t>
            </w:r>
          </w:p>
        </w:tc>
        <w:tc>
          <w:tcPr>
            <w:tcW w:w="2273" w:type="dxa"/>
            <w:tcBorders>
              <w:top w:val="nil"/>
              <w:left w:val="nil"/>
              <w:bottom w:val="single" w:sz="8" w:space="0" w:color="auto"/>
              <w:right w:val="single" w:sz="8" w:space="0" w:color="auto"/>
            </w:tcBorders>
            <w:shd w:val="clear" w:color="auto" w:fill="auto"/>
            <w:vAlign w:val="center"/>
            <w:hideMark/>
          </w:tcPr>
          <w:p w14:paraId="5900FEF7"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16422FB6"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4B2ABA86"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08246CB"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0E2BE4D" w14:textId="77777777" w:rsidR="003A616C" w:rsidRPr="00971E86" w:rsidRDefault="003A616C" w:rsidP="00931928">
            <w:pPr>
              <w:rPr>
                <w:rFonts w:ascii="Calibri" w:hAnsi="Calibri"/>
                <w:color w:val="000000"/>
              </w:rPr>
            </w:pPr>
            <w:r w:rsidRPr="00971E86">
              <w:rPr>
                <w:rFonts w:ascii="Calibri" w:hAnsi="Calibri"/>
                <w:color w:val="000000"/>
              </w:rPr>
              <w:t>Medical Genetics</w:t>
            </w:r>
          </w:p>
        </w:tc>
        <w:tc>
          <w:tcPr>
            <w:tcW w:w="2273" w:type="dxa"/>
            <w:tcBorders>
              <w:top w:val="nil"/>
              <w:left w:val="nil"/>
              <w:bottom w:val="single" w:sz="8" w:space="0" w:color="auto"/>
              <w:right w:val="single" w:sz="8" w:space="0" w:color="auto"/>
            </w:tcBorders>
            <w:shd w:val="clear" w:color="auto" w:fill="auto"/>
            <w:vAlign w:val="center"/>
            <w:hideMark/>
          </w:tcPr>
          <w:p w14:paraId="05AB60AD"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1AA87204"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292EA2DA" w14:textId="77777777" w:rsidTr="00931928">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414293ED"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231BE7E" w14:textId="77777777" w:rsidR="003A616C" w:rsidRPr="00971E86" w:rsidRDefault="003A616C" w:rsidP="00931928">
            <w:pPr>
              <w:rPr>
                <w:rFonts w:ascii="Calibri" w:hAnsi="Calibri"/>
                <w:color w:val="000000"/>
              </w:rPr>
            </w:pPr>
            <w:r w:rsidRPr="00971E86">
              <w:rPr>
                <w:rFonts w:ascii="Calibri" w:hAnsi="Calibri"/>
                <w:color w:val="000000"/>
              </w:rPr>
              <w:t>Medical Chemistry and Clinical Biochemistry</w:t>
            </w:r>
          </w:p>
        </w:tc>
        <w:tc>
          <w:tcPr>
            <w:tcW w:w="2273" w:type="dxa"/>
            <w:tcBorders>
              <w:top w:val="nil"/>
              <w:left w:val="nil"/>
              <w:bottom w:val="single" w:sz="8" w:space="0" w:color="auto"/>
              <w:right w:val="single" w:sz="8" w:space="0" w:color="auto"/>
            </w:tcBorders>
            <w:shd w:val="clear" w:color="auto" w:fill="auto"/>
            <w:vAlign w:val="center"/>
            <w:hideMark/>
          </w:tcPr>
          <w:p w14:paraId="3965C7FB"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10B5CAB8"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55BCECBF"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D2A4CE6"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AD50D3D" w14:textId="77777777" w:rsidR="003A616C" w:rsidRPr="00971E86" w:rsidRDefault="003A616C" w:rsidP="00931928">
            <w:pPr>
              <w:rPr>
                <w:rFonts w:ascii="Calibri" w:hAnsi="Calibri"/>
                <w:color w:val="000000"/>
              </w:rPr>
            </w:pPr>
            <w:r w:rsidRPr="00971E86">
              <w:rPr>
                <w:rFonts w:ascii="Calibri" w:hAnsi="Calibri"/>
                <w:color w:val="000000"/>
              </w:rPr>
              <w:t>Medical Immunology</w:t>
            </w:r>
          </w:p>
        </w:tc>
        <w:tc>
          <w:tcPr>
            <w:tcW w:w="2273" w:type="dxa"/>
            <w:tcBorders>
              <w:top w:val="nil"/>
              <w:left w:val="nil"/>
              <w:bottom w:val="single" w:sz="8" w:space="0" w:color="auto"/>
              <w:right w:val="single" w:sz="8" w:space="0" w:color="auto"/>
            </w:tcBorders>
            <w:shd w:val="clear" w:color="auto" w:fill="auto"/>
            <w:vAlign w:val="center"/>
            <w:hideMark/>
          </w:tcPr>
          <w:p w14:paraId="3A69B667"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4874DB6"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6B97C905"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BD34CFA"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43CFAC0" w14:textId="77777777" w:rsidR="003A616C" w:rsidRPr="00971E86" w:rsidRDefault="003A616C" w:rsidP="00931928">
            <w:pPr>
              <w:rPr>
                <w:rFonts w:ascii="Calibri" w:hAnsi="Calibri"/>
                <w:color w:val="000000"/>
              </w:rPr>
            </w:pPr>
            <w:r w:rsidRPr="00971E86">
              <w:rPr>
                <w:rFonts w:ascii="Calibri" w:hAnsi="Calibri"/>
                <w:color w:val="000000"/>
              </w:rPr>
              <w:t>Medical Microbiology</w:t>
            </w:r>
          </w:p>
        </w:tc>
        <w:tc>
          <w:tcPr>
            <w:tcW w:w="2273" w:type="dxa"/>
            <w:tcBorders>
              <w:top w:val="nil"/>
              <w:left w:val="nil"/>
              <w:bottom w:val="single" w:sz="8" w:space="0" w:color="auto"/>
              <w:right w:val="single" w:sz="8" w:space="0" w:color="auto"/>
            </w:tcBorders>
            <w:shd w:val="clear" w:color="auto" w:fill="auto"/>
            <w:vAlign w:val="center"/>
            <w:hideMark/>
          </w:tcPr>
          <w:p w14:paraId="326C48C1"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7F2FE602"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255604A6"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907AD0B"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6864BF2" w14:textId="77777777" w:rsidR="003A616C" w:rsidRPr="00971E86" w:rsidRDefault="003A616C" w:rsidP="00931928">
            <w:pPr>
              <w:rPr>
                <w:rFonts w:ascii="Calibri" w:hAnsi="Calibri"/>
                <w:color w:val="000000"/>
              </w:rPr>
            </w:pPr>
            <w:r w:rsidRPr="00971E86">
              <w:rPr>
                <w:rFonts w:ascii="Calibri" w:hAnsi="Calibri"/>
                <w:color w:val="000000"/>
              </w:rPr>
              <w:t>Medical Pharmacology</w:t>
            </w:r>
          </w:p>
        </w:tc>
        <w:tc>
          <w:tcPr>
            <w:tcW w:w="2273" w:type="dxa"/>
            <w:tcBorders>
              <w:top w:val="nil"/>
              <w:left w:val="nil"/>
              <w:bottom w:val="single" w:sz="8" w:space="0" w:color="auto"/>
              <w:right w:val="single" w:sz="8" w:space="0" w:color="auto"/>
            </w:tcBorders>
            <w:shd w:val="clear" w:color="auto" w:fill="auto"/>
            <w:vAlign w:val="center"/>
            <w:hideMark/>
          </w:tcPr>
          <w:p w14:paraId="191C71A9"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734125DA"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2170D09D"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FFD0FDF"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A56C75C" w14:textId="77777777" w:rsidR="003A616C" w:rsidRPr="00971E86" w:rsidRDefault="003A616C" w:rsidP="00931928">
            <w:pPr>
              <w:rPr>
                <w:rFonts w:ascii="Calibri" w:hAnsi="Calibri"/>
                <w:color w:val="000000"/>
              </w:rPr>
            </w:pPr>
            <w:r w:rsidRPr="00971E86">
              <w:rPr>
                <w:rFonts w:ascii="Calibri" w:hAnsi="Calibri"/>
                <w:color w:val="000000"/>
              </w:rPr>
              <w:t>Neurology</w:t>
            </w:r>
          </w:p>
        </w:tc>
        <w:tc>
          <w:tcPr>
            <w:tcW w:w="2273" w:type="dxa"/>
            <w:tcBorders>
              <w:top w:val="nil"/>
              <w:left w:val="nil"/>
              <w:bottom w:val="single" w:sz="8" w:space="0" w:color="auto"/>
              <w:right w:val="single" w:sz="8" w:space="0" w:color="auto"/>
            </w:tcBorders>
            <w:shd w:val="clear" w:color="auto" w:fill="auto"/>
            <w:vAlign w:val="center"/>
            <w:hideMark/>
          </w:tcPr>
          <w:p w14:paraId="4E2AFD3F"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2423825"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7201E869"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FFFE37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6C60A33" w14:textId="77777777" w:rsidR="003A616C" w:rsidRPr="00971E86" w:rsidRDefault="003A616C" w:rsidP="00931928">
            <w:pPr>
              <w:rPr>
                <w:rFonts w:ascii="Calibri" w:hAnsi="Calibri"/>
                <w:color w:val="000000"/>
              </w:rPr>
            </w:pPr>
            <w:r w:rsidRPr="00971E86">
              <w:rPr>
                <w:rFonts w:ascii="Calibri" w:hAnsi="Calibri"/>
                <w:color w:val="000000"/>
              </w:rPr>
              <w:t>Neurosciences</w:t>
            </w:r>
          </w:p>
        </w:tc>
        <w:tc>
          <w:tcPr>
            <w:tcW w:w="2273" w:type="dxa"/>
            <w:tcBorders>
              <w:top w:val="nil"/>
              <w:left w:val="nil"/>
              <w:bottom w:val="single" w:sz="8" w:space="0" w:color="auto"/>
              <w:right w:val="single" w:sz="8" w:space="0" w:color="auto"/>
            </w:tcBorders>
            <w:shd w:val="clear" w:color="auto" w:fill="auto"/>
            <w:vAlign w:val="center"/>
            <w:hideMark/>
          </w:tcPr>
          <w:p w14:paraId="46820265"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4A2BB8E"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3F1BA5F3"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E3DFC54"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B0609D8" w14:textId="77777777" w:rsidR="003A616C" w:rsidRPr="00971E86" w:rsidRDefault="003A616C" w:rsidP="00931928">
            <w:pPr>
              <w:rPr>
                <w:rFonts w:ascii="Calibri" w:hAnsi="Calibri"/>
                <w:color w:val="000000"/>
              </w:rPr>
            </w:pPr>
            <w:r w:rsidRPr="00971E86">
              <w:rPr>
                <w:rFonts w:ascii="Calibri" w:hAnsi="Calibri"/>
                <w:color w:val="000000"/>
              </w:rPr>
              <w:t>Oncology</w:t>
            </w:r>
          </w:p>
        </w:tc>
        <w:tc>
          <w:tcPr>
            <w:tcW w:w="2273" w:type="dxa"/>
            <w:tcBorders>
              <w:top w:val="nil"/>
              <w:left w:val="nil"/>
              <w:bottom w:val="single" w:sz="8" w:space="0" w:color="auto"/>
              <w:right w:val="single" w:sz="8" w:space="0" w:color="auto"/>
            </w:tcBorders>
            <w:shd w:val="clear" w:color="auto" w:fill="auto"/>
            <w:vAlign w:val="center"/>
            <w:hideMark/>
          </w:tcPr>
          <w:p w14:paraId="71B46973"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313E53A5"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4416183F"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2BA4048"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E40DE4D" w14:textId="77777777" w:rsidR="003A616C" w:rsidRPr="00971E86" w:rsidRDefault="003A616C" w:rsidP="00931928">
            <w:pPr>
              <w:rPr>
                <w:rFonts w:ascii="Calibri" w:hAnsi="Calibri"/>
                <w:color w:val="000000"/>
              </w:rPr>
            </w:pPr>
            <w:r w:rsidRPr="00971E86">
              <w:rPr>
                <w:rFonts w:ascii="Calibri" w:hAnsi="Calibri"/>
                <w:color w:val="000000"/>
              </w:rPr>
              <w:t>Otorhinolaryngology</w:t>
            </w:r>
          </w:p>
        </w:tc>
        <w:tc>
          <w:tcPr>
            <w:tcW w:w="2273" w:type="dxa"/>
            <w:tcBorders>
              <w:top w:val="nil"/>
              <w:left w:val="nil"/>
              <w:bottom w:val="single" w:sz="8" w:space="0" w:color="auto"/>
              <w:right w:val="single" w:sz="8" w:space="0" w:color="auto"/>
            </w:tcBorders>
            <w:shd w:val="clear" w:color="auto" w:fill="auto"/>
            <w:vAlign w:val="center"/>
            <w:hideMark/>
          </w:tcPr>
          <w:p w14:paraId="799D0922"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18746367"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26B819CF"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EACFAB6"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D1AD914" w14:textId="77777777" w:rsidR="003A616C" w:rsidRPr="00971E86" w:rsidRDefault="003A616C" w:rsidP="00931928">
            <w:pPr>
              <w:rPr>
                <w:rFonts w:ascii="Calibri" w:hAnsi="Calibri"/>
                <w:color w:val="000000"/>
              </w:rPr>
            </w:pPr>
            <w:r w:rsidRPr="00971E86">
              <w:rPr>
                <w:rFonts w:ascii="Calibri" w:hAnsi="Calibri"/>
                <w:color w:val="000000"/>
              </w:rPr>
              <w:t>Paediatrics</w:t>
            </w:r>
          </w:p>
        </w:tc>
        <w:tc>
          <w:tcPr>
            <w:tcW w:w="2273" w:type="dxa"/>
            <w:tcBorders>
              <w:top w:val="nil"/>
              <w:left w:val="nil"/>
              <w:bottom w:val="single" w:sz="8" w:space="0" w:color="auto"/>
              <w:right w:val="single" w:sz="8" w:space="0" w:color="auto"/>
            </w:tcBorders>
            <w:shd w:val="clear" w:color="auto" w:fill="auto"/>
            <w:vAlign w:val="center"/>
            <w:hideMark/>
          </w:tcPr>
          <w:p w14:paraId="3A06C09D"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301813B0"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6F0302CE" w14:textId="77777777" w:rsidTr="00931928">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7FC2EFFD"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47DBC49" w14:textId="77777777" w:rsidR="003A616C" w:rsidRPr="00971E86" w:rsidRDefault="003A616C" w:rsidP="00931928">
            <w:pPr>
              <w:rPr>
                <w:rFonts w:ascii="Calibri" w:hAnsi="Calibri"/>
                <w:color w:val="000000"/>
              </w:rPr>
            </w:pPr>
            <w:r w:rsidRPr="00971E86">
              <w:rPr>
                <w:rFonts w:ascii="Calibri" w:hAnsi="Calibri"/>
                <w:color w:val="000000"/>
              </w:rPr>
              <w:t>Pathological Anatomy and Forensic Medicine</w:t>
            </w:r>
          </w:p>
        </w:tc>
        <w:tc>
          <w:tcPr>
            <w:tcW w:w="2273" w:type="dxa"/>
            <w:tcBorders>
              <w:top w:val="nil"/>
              <w:left w:val="nil"/>
              <w:bottom w:val="single" w:sz="8" w:space="0" w:color="auto"/>
              <w:right w:val="single" w:sz="8" w:space="0" w:color="auto"/>
            </w:tcBorders>
            <w:shd w:val="clear" w:color="auto" w:fill="auto"/>
            <w:vAlign w:val="center"/>
            <w:hideMark/>
          </w:tcPr>
          <w:p w14:paraId="16AD34A2"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0DC8E4ED"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7D275C3E"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18F8734"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A42C528" w14:textId="77777777" w:rsidR="003A616C" w:rsidRPr="00971E86" w:rsidRDefault="003A616C" w:rsidP="00931928">
            <w:pPr>
              <w:rPr>
                <w:rFonts w:ascii="Calibri" w:hAnsi="Calibri"/>
                <w:color w:val="000000"/>
              </w:rPr>
            </w:pPr>
            <w:r w:rsidRPr="00971E86">
              <w:rPr>
                <w:rFonts w:ascii="Calibri" w:hAnsi="Calibri"/>
                <w:color w:val="000000"/>
              </w:rPr>
              <w:t>Physiology and Pathological Physiology</w:t>
            </w:r>
          </w:p>
        </w:tc>
        <w:tc>
          <w:tcPr>
            <w:tcW w:w="2273" w:type="dxa"/>
            <w:tcBorders>
              <w:top w:val="nil"/>
              <w:left w:val="nil"/>
              <w:bottom w:val="single" w:sz="8" w:space="0" w:color="auto"/>
              <w:right w:val="single" w:sz="8" w:space="0" w:color="auto"/>
            </w:tcBorders>
            <w:shd w:val="clear" w:color="auto" w:fill="auto"/>
            <w:vAlign w:val="center"/>
            <w:hideMark/>
          </w:tcPr>
          <w:p w14:paraId="4E92859E"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61CE26D"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6E591B7C"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A0A9EE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47EB872" w14:textId="77777777" w:rsidR="003A616C" w:rsidRPr="00971E86" w:rsidRDefault="003A616C" w:rsidP="00931928">
            <w:pPr>
              <w:rPr>
                <w:rFonts w:ascii="Calibri" w:hAnsi="Calibri"/>
                <w:color w:val="000000"/>
              </w:rPr>
            </w:pPr>
            <w:r w:rsidRPr="00971E86">
              <w:rPr>
                <w:rFonts w:ascii="Calibri" w:hAnsi="Calibri"/>
                <w:color w:val="000000"/>
              </w:rPr>
              <w:t>Psychiatry</w:t>
            </w:r>
          </w:p>
        </w:tc>
        <w:tc>
          <w:tcPr>
            <w:tcW w:w="2273" w:type="dxa"/>
            <w:tcBorders>
              <w:top w:val="nil"/>
              <w:left w:val="nil"/>
              <w:bottom w:val="single" w:sz="8" w:space="0" w:color="auto"/>
              <w:right w:val="single" w:sz="8" w:space="0" w:color="auto"/>
            </w:tcBorders>
            <w:shd w:val="clear" w:color="auto" w:fill="auto"/>
            <w:vAlign w:val="center"/>
            <w:hideMark/>
          </w:tcPr>
          <w:p w14:paraId="7C76AD8D"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FECE6A4"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6F44B87B"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B805244"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4E0DC09" w14:textId="77777777" w:rsidR="003A616C" w:rsidRPr="00971E86" w:rsidRDefault="003A616C" w:rsidP="00931928">
            <w:pPr>
              <w:rPr>
                <w:rFonts w:ascii="Calibri" w:hAnsi="Calibri"/>
                <w:color w:val="000000"/>
              </w:rPr>
            </w:pPr>
            <w:r w:rsidRPr="00971E86">
              <w:rPr>
                <w:rFonts w:ascii="Calibri" w:hAnsi="Calibri"/>
                <w:color w:val="000000"/>
              </w:rPr>
              <w:t>Social Medicine</w:t>
            </w:r>
          </w:p>
        </w:tc>
        <w:tc>
          <w:tcPr>
            <w:tcW w:w="2273" w:type="dxa"/>
            <w:tcBorders>
              <w:top w:val="nil"/>
              <w:left w:val="nil"/>
              <w:bottom w:val="single" w:sz="8" w:space="0" w:color="auto"/>
              <w:right w:val="single" w:sz="8" w:space="0" w:color="auto"/>
            </w:tcBorders>
            <w:shd w:val="clear" w:color="auto" w:fill="auto"/>
            <w:vAlign w:val="center"/>
            <w:hideMark/>
          </w:tcPr>
          <w:p w14:paraId="31661D50"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357F49F3"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6B77E84A"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A663248"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DA3C7B3" w14:textId="77777777" w:rsidR="003A616C" w:rsidRPr="00971E86" w:rsidRDefault="003A616C" w:rsidP="00931928">
            <w:pPr>
              <w:rPr>
                <w:rFonts w:ascii="Calibri" w:hAnsi="Calibri"/>
                <w:color w:val="000000"/>
              </w:rPr>
            </w:pPr>
            <w:r w:rsidRPr="00971E86">
              <w:rPr>
                <w:rFonts w:ascii="Calibri" w:hAnsi="Calibri"/>
                <w:color w:val="000000"/>
              </w:rPr>
              <w:t>Surgery</w:t>
            </w:r>
          </w:p>
        </w:tc>
        <w:tc>
          <w:tcPr>
            <w:tcW w:w="2273" w:type="dxa"/>
            <w:tcBorders>
              <w:top w:val="nil"/>
              <w:left w:val="nil"/>
              <w:bottom w:val="single" w:sz="8" w:space="0" w:color="auto"/>
              <w:right w:val="single" w:sz="8" w:space="0" w:color="auto"/>
            </w:tcBorders>
            <w:shd w:val="clear" w:color="auto" w:fill="auto"/>
            <w:vAlign w:val="center"/>
            <w:hideMark/>
          </w:tcPr>
          <w:p w14:paraId="0F310C2D"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7ACCE6C"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0FC658B9"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2173DAA"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0A59A6C" w14:textId="77777777" w:rsidR="003A616C" w:rsidRPr="00971E86" w:rsidRDefault="003A616C" w:rsidP="00931928">
            <w:pPr>
              <w:rPr>
                <w:rFonts w:ascii="Calibri" w:hAnsi="Calibri"/>
                <w:color w:val="000000"/>
              </w:rPr>
            </w:pPr>
            <w:r w:rsidRPr="00971E86">
              <w:rPr>
                <w:rFonts w:ascii="Calibri" w:hAnsi="Calibri"/>
                <w:color w:val="000000"/>
              </w:rPr>
              <w:t>Urology</w:t>
            </w:r>
          </w:p>
        </w:tc>
        <w:tc>
          <w:tcPr>
            <w:tcW w:w="2273" w:type="dxa"/>
            <w:tcBorders>
              <w:top w:val="nil"/>
              <w:left w:val="nil"/>
              <w:bottom w:val="single" w:sz="8" w:space="0" w:color="auto"/>
              <w:right w:val="single" w:sz="8" w:space="0" w:color="auto"/>
            </w:tcBorders>
            <w:shd w:val="clear" w:color="auto" w:fill="auto"/>
            <w:vAlign w:val="center"/>
            <w:hideMark/>
          </w:tcPr>
          <w:p w14:paraId="6C21D7DB"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6962D65B"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08772885" w14:textId="77777777" w:rsidTr="00931928">
        <w:trPr>
          <w:trHeight w:val="52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474667C1" w14:textId="77777777" w:rsidR="003A616C" w:rsidRPr="00971E86" w:rsidRDefault="003A616C" w:rsidP="00931928">
            <w:pPr>
              <w:jc w:val="center"/>
              <w:rPr>
                <w:rFonts w:ascii="Calibri" w:hAnsi="Calibri"/>
                <w:b/>
                <w:bCs/>
                <w:color w:val="000000"/>
              </w:rPr>
            </w:pPr>
            <w:r w:rsidRPr="00971E86">
              <w:rPr>
                <w:rFonts w:ascii="Calibri" w:hAnsi="Calibri"/>
                <w:b/>
                <w:bCs/>
                <w:color w:val="000000"/>
              </w:rPr>
              <w:t>Pedagogická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730739F1" w14:textId="77777777" w:rsidR="003A616C" w:rsidRPr="00971E86" w:rsidRDefault="003A616C" w:rsidP="00931928">
            <w:pPr>
              <w:rPr>
                <w:rFonts w:ascii="Calibri" w:hAnsi="Calibri"/>
                <w:color w:val="000000"/>
              </w:rPr>
            </w:pPr>
            <w:r w:rsidRPr="00971E86">
              <w:rPr>
                <w:rFonts w:ascii="Calibri" w:hAnsi="Calibri"/>
                <w:color w:val="000000"/>
              </w:rPr>
              <w:t>Art Education (Theory of Art and Art Production)</w:t>
            </w:r>
          </w:p>
        </w:tc>
        <w:tc>
          <w:tcPr>
            <w:tcW w:w="2273" w:type="dxa"/>
            <w:tcBorders>
              <w:top w:val="nil"/>
              <w:left w:val="nil"/>
              <w:bottom w:val="single" w:sz="8" w:space="0" w:color="auto"/>
              <w:right w:val="single" w:sz="8" w:space="0" w:color="auto"/>
            </w:tcBorders>
            <w:shd w:val="clear" w:color="auto" w:fill="auto"/>
            <w:vAlign w:val="center"/>
            <w:hideMark/>
          </w:tcPr>
          <w:p w14:paraId="7746C2CA"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70ABC37B" w14:textId="77777777" w:rsidR="003A616C" w:rsidRPr="00971E86" w:rsidRDefault="003A616C" w:rsidP="00931928">
            <w:pPr>
              <w:jc w:val="center"/>
              <w:rPr>
                <w:rFonts w:ascii="Calibri" w:hAnsi="Calibri"/>
                <w:color w:val="000000"/>
              </w:rPr>
            </w:pPr>
            <w:r w:rsidRPr="00971E86">
              <w:rPr>
                <w:rFonts w:ascii="Calibri" w:hAnsi="Calibri"/>
                <w:color w:val="000000"/>
              </w:rPr>
              <w:t>2500</w:t>
            </w:r>
          </w:p>
        </w:tc>
      </w:tr>
      <w:tr w:rsidR="003A616C" w:rsidRPr="00971E86" w14:paraId="186EC034"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E5A19E8"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1A0BDD6" w14:textId="77777777" w:rsidR="003A616C" w:rsidRPr="00971E86" w:rsidRDefault="003A616C" w:rsidP="00931928">
            <w:pPr>
              <w:rPr>
                <w:rFonts w:ascii="Calibri" w:hAnsi="Calibri"/>
                <w:color w:val="000000"/>
              </w:rPr>
            </w:pPr>
            <w:r w:rsidRPr="00971E86">
              <w:rPr>
                <w:rFonts w:ascii="Calibri" w:hAnsi="Calibri"/>
                <w:color w:val="000000"/>
              </w:rPr>
              <w:t>Education</w:t>
            </w:r>
          </w:p>
        </w:tc>
        <w:tc>
          <w:tcPr>
            <w:tcW w:w="2273" w:type="dxa"/>
            <w:tcBorders>
              <w:top w:val="nil"/>
              <w:left w:val="nil"/>
              <w:bottom w:val="single" w:sz="8" w:space="0" w:color="auto"/>
              <w:right w:val="single" w:sz="8" w:space="0" w:color="auto"/>
            </w:tcBorders>
            <w:shd w:val="clear" w:color="auto" w:fill="auto"/>
            <w:vAlign w:val="center"/>
            <w:hideMark/>
          </w:tcPr>
          <w:p w14:paraId="4E9F8B70"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59B53994" w14:textId="77777777" w:rsidR="003A616C" w:rsidRPr="00971E86" w:rsidRDefault="003A616C" w:rsidP="00931928">
            <w:pPr>
              <w:jc w:val="center"/>
              <w:rPr>
                <w:rFonts w:ascii="Calibri" w:hAnsi="Calibri"/>
                <w:color w:val="000000"/>
              </w:rPr>
            </w:pPr>
            <w:r w:rsidRPr="00971E86">
              <w:rPr>
                <w:rFonts w:ascii="Calibri" w:hAnsi="Calibri"/>
                <w:color w:val="000000"/>
              </w:rPr>
              <w:t>2500</w:t>
            </w:r>
          </w:p>
        </w:tc>
      </w:tr>
      <w:tr w:rsidR="003A616C" w:rsidRPr="00971E86" w14:paraId="5C2F59E6" w14:textId="77777777" w:rsidTr="00931928">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6BD051C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1DDEC53" w14:textId="77777777" w:rsidR="003A616C" w:rsidRPr="00971E86" w:rsidRDefault="003A616C" w:rsidP="00931928">
            <w:pPr>
              <w:rPr>
                <w:rFonts w:ascii="Calibri" w:hAnsi="Calibri"/>
                <w:color w:val="000000"/>
              </w:rPr>
            </w:pPr>
            <w:r w:rsidRPr="00971E86">
              <w:rPr>
                <w:rFonts w:ascii="Calibri" w:hAnsi="Calibri"/>
                <w:color w:val="000000"/>
              </w:rPr>
              <w:t>Leisure Time Activities Counselling and Management</w:t>
            </w:r>
          </w:p>
        </w:tc>
        <w:tc>
          <w:tcPr>
            <w:tcW w:w="2273" w:type="dxa"/>
            <w:tcBorders>
              <w:top w:val="nil"/>
              <w:left w:val="nil"/>
              <w:bottom w:val="single" w:sz="8" w:space="0" w:color="auto"/>
              <w:right w:val="single" w:sz="8" w:space="0" w:color="auto"/>
            </w:tcBorders>
            <w:shd w:val="clear" w:color="auto" w:fill="auto"/>
            <w:vAlign w:val="center"/>
            <w:hideMark/>
          </w:tcPr>
          <w:p w14:paraId="29C00C70" w14:textId="77777777" w:rsidR="003A616C" w:rsidRPr="00971E86" w:rsidRDefault="003A616C" w:rsidP="00931928">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47A9E7D3" w14:textId="77777777" w:rsidR="003A616C" w:rsidRPr="00971E86" w:rsidRDefault="003A616C" w:rsidP="00931928">
            <w:pPr>
              <w:jc w:val="center"/>
              <w:rPr>
                <w:rFonts w:ascii="Calibri" w:hAnsi="Calibri"/>
                <w:color w:val="000000"/>
              </w:rPr>
            </w:pPr>
            <w:r w:rsidRPr="00971E86">
              <w:rPr>
                <w:rFonts w:ascii="Calibri" w:hAnsi="Calibri"/>
                <w:color w:val="000000"/>
              </w:rPr>
              <w:t>2000</w:t>
            </w:r>
          </w:p>
        </w:tc>
      </w:tr>
      <w:tr w:rsidR="003A616C" w:rsidRPr="00971E86" w14:paraId="6CCE24B4"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F98BB00"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14ABECD" w14:textId="77777777" w:rsidR="003A616C" w:rsidRPr="00971E86" w:rsidRDefault="003A616C" w:rsidP="00931928">
            <w:pPr>
              <w:rPr>
                <w:rFonts w:ascii="Calibri" w:hAnsi="Calibri"/>
                <w:color w:val="000000"/>
              </w:rPr>
            </w:pPr>
            <w:r w:rsidRPr="00971E86">
              <w:rPr>
                <w:rFonts w:ascii="Calibri" w:hAnsi="Calibri"/>
                <w:color w:val="000000"/>
              </w:rPr>
              <w:t>Music Theory and Education</w:t>
            </w:r>
          </w:p>
        </w:tc>
        <w:tc>
          <w:tcPr>
            <w:tcW w:w="2273" w:type="dxa"/>
            <w:tcBorders>
              <w:top w:val="nil"/>
              <w:left w:val="nil"/>
              <w:bottom w:val="single" w:sz="8" w:space="0" w:color="auto"/>
              <w:right w:val="single" w:sz="8" w:space="0" w:color="auto"/>
            </w:tcBorders>
            <w:shd w:val="clear" w:color="auto" w:fill="auto"/>
            <w:vAlign w:val="center"/>
            <w:hideMark/>
          </w:tcPr>
          <w:p w14:paraId="6B86831B" w14:textId="77777777" w:rsidR="003A616C" w:rsidRPr="00971E86" w:rsidRDefault="003A616C" w:rsidP="00931928">
            <w:pPr>
              <w:rPr>
                <w:rFonts w:ascii="Calibri" w:hAnsi="Calibri"/>
                <w:color w:val="000000"/>
              </w:rPr>
            </w:pPr>
            <w:r w:rsidRPr="00971E86">
              <w:rPr>
                <w:rFonts w:ascii="Calibri" w:hAnsi="Calibri"/>
                <w:color w:val="000000"/>
              </w:rPr>
              <w:t>doktorský (3 roky)</w:t>
            </w:r>
          </w:p>
        </w:tc>
        <w:tc>
          <w:tcPr>
            <w:tcW w:w="2547" w:type="dxa"/>
            <w:tcBorders>
              <w:top w:val="nil"/>
              <w:left w:val="nil"/>
              <w:bottom w:val="single" w:sz="8" w:space="0" w:color="auto"/>
              <w:right w:val="single" w:sz="8" w:space="0" w:color="auto"/>
            </w:tcBorders>
            <w:shd w:val="clear" w:color="auto" w:fill="auto"/>
            <w:vAlign w:val="center"/>
            <w:hideMark/>
          </w:tcPr>
          <w:p w14:paraId="22608B56" w14:textId="77777777" w:rsidR="003A616C" w:rsidRPr="00971E86" w:rsidRDefault="003A616C" w:rsidP="00931928">
            <w:pPr>
              <w:jc w:val="center"/>
              <w:rPr>
                <w:rFonts w:ascii="Calibri" w:hAnsi="Calibri"/>
                <w:color w:val="000000"/>
              </w:rPr>
            </w:pPr>
            <w:r w:rsidRPr="00971E86">
              <w:rPr>
                <w:rFonts w:ascii="Calibri" w:hAnsi="Calibri"/>
                <w:color w:val="000000"/>
              </w:rPr>
              <w:t>2500</w:t>
            </w:r>
          </w:p>
        </w:tc>
      </w:tr>
      <w:tr w:rsidR="003A616C" w:rsidRPr="00971E86" w14:paraId="01A6160C"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B62EBA7"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CF72CA0" w14:textId="77777777" w:rsidR="003A616C" w:rsidRPr="00971E86" w:rsidRDefault="003A616C" w:rsidP="00931928">
            <w:pPr>
              <w:rPr>
                <w:rFonts w:ascii="Calibri" w:hAnsi="Calibri"/>
                <w:color w:val="000000"/>
              </w:rPr>
            </w:pPr>
            <w:r w:rsidRPr="00971E86">
              <w:rPr>
                <w:rFonts w:ascii="Calibri" w:hAnsi="Calibri"/>
                <w:color w:val="000000"/>
              </w:rPr>
              <w:t>Special Education</w:t>
            </w:r>
          </w:p>
        </w:tc>
        <w:tc>
          <w:tcPr>
            <w:tcW w:w="2273" w:type="dxa"/>
            <w:tcBorders>
              <w:top w:val="nil"/>
              <w:left w:val="nil"/>
              <w:bottom w:val="single" w:sz="8" w:space="0" w:color="auto"/>
              <w:right w:val="single" w:sz="8" w:space="0" w:color="auto"/>
            </w:tcBorders>
            <w:shd w:val="clear" w:color="auto" w:fill="auto"/>
            <w:vAlign w:val="center"/>
            <w:hideMark/>
          </w:tcPr>
          <w:p w14:paraId="1177D07E"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3C86277F" w14:textId="77777777" w:rsidR="003A616C" w:rsidRPr="00971E86" w:rsidRDefault="003A616C" w:rsidP="00931928">
            <w:pPr>
              <w:jc w:val="center"/>
              <w:rPr>
                <w:rFonts w:ascii="Calibri" w:hAnsi="Calibri"/>
                <w:color w:val="000000"/>
              </w:rPr>
            </w:pPr>
            <w:r w:rsidRPr="00971E86">
              <w:rPr>
                <w:rFonts w:ascii="Calibri" w:hAnsi="Calibri"/>
                <w:color w:val="000000"/>
              </w:rPr>
              <w:t>2500</w:t>
            </w:r>
          </w:p>
        </w:tc>
      </w:tr>
      <w:tr w:rsidR="003A616C" w:rsidRPr="00971E86" w14:paraId="41F4796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BA874D8"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8975BEF" w14:textId="77777777" w:rsidR="003A616C" w:rsidRPr="00971E86" w:rsidRDefault="003A616C" w:rsidP="00931928">
            <w:pPr>
              <w:rPr>
                <w:rFonts w:ascii="Calibri" w:hAnsi="Calibri"/>
                <w:color w:val="000000"/>
              </w:rPr>
            </w:pPr>
            <w:r w:rsidRPr="00971E86">
              <w:rPr>
                <w:rFonts w:ascii="Calibri" w:hAnsi="Calibri"/>
                <w:color w:val="000000"/>
              </w:rPr>
              <w:t xml:space="preserve">Special Needs Education – Counselling </w:t>
            </w:r>
          </w:p>
        </w:tc>
        <w:tc>
          <w:tcPr>
            <w:tcW w:w="2273" w:type="dxa"/>
            <w:tcBorders>
              <w:top w:val="nil"/>
              <w:left w:val="nil"/>
              <w:bottom w:val="single" w:sz="8" w:space="0" w:color="auto"/>
              <w:right w:val="single" w:sz="8" w:space="0" w:color="auto"/>
            </w:tcBorders>
            <w:shd w:val="clear" w:color="auto" w:fill="auto"/>
            <w:vAlign w:val="center"/>
            <w:hideMark/>
          </w:tcPr>
          <w:p w14:paraId="11AEC07C" w14:textId="77777777" w:rsidR="003A616C" w:rsidRPr="00971E86" w:rsidRDefault="003A616C" w:rsidP="00931928">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000000" w:fill="FFFFFF"/>
            <w:vAlign w:val="center"/>
            <w:hideMark/>
          </w:tcPr>
          <w:p w14:paraId="781B14A8" w14:textId="77777777" w:rsidR="003A616C" w:rsidRPr="00971E86" w:rsidRDefault="003A616C" w:rsidP="00931928">
            <w:pPr>
              <w:jc w:val="center"/>
              <w:rPr>
                <w:rFonts w:ascii="Calibri" w:hAnsi="Calibri"/>
                <w:color w:val="000000"/>
              </w:rPr>
            </w:pPr>
            <w:r w:rsidRPr="00971E86">
              <w:rPr>
                <w:rFonts w:ascii="Calibri" w:hAnsi="Calibri"/>
                <w:color w:val="000000"/>
              </w:rPr>
              <w:t>2000</w:t>
            </w:r>
          </w:p>
        </w:tc>
      </w:tr>
      <w:tr w:rsidR="003A616C" w:rsidRPr="00971E86" w14:paraId="7623565A"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AE22E5F"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219D711" w14:textId="77777777" w:rsidR="003A616C" w:rsidRPr="00971E86" w:rsidRDefault="003A616C" w:rsidP="00931928">
            <w:pPr>
              <w:rPr>
                <w:rFonts w:ascii="Calibri" w:hAnsi="Calibri"/>
                <w:color w:val="000000"/>
              </w:rPr>
            </w:pPr>
            <w:r w:rsidRPr="00971E86">
              <w:rPr>
                <w:rFonts w:ascii="Calibri" w:hAnsi="Calibri"/>
                <w:color w:val="000000"/>
              </w:rPr>
              <w:t>Special Needs Education – Intervention</w:t>
            </w:r>
          </w:p>
        </w:tc>
        <w:tc>
          <w:tcPr>
            <w:tcW w:w="2273" w:type="dxa"/>
            <w:tcBorders>
              <w:top w:val="nil"/>
              <w:left w:val="nil"/>
              <w:bottom w:val="single" w:sz="8" w:space="0" w:color="auto"/>
              <w:right w:val="single" w:sz="8" w:space="0" w:color="auto"/>
            </w:tcBorders>
            <w:shd w:val="clear" w:color="auto" w:fill="auto"/>
            <w:vAlign w:val="center"/>
            <w:hideMark/>
          </w:tcPr>
          <w:p w14:paraId="245C77E0" w14:textId="77777777" w:rsidR="003A616C" w:rsidRPr="00971E86" w:rsidRDefault="003A616C" w:rsidP="00931928">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000000" w:fill="FFFFFF"/>
            <w:vAlign w:val="center"/>
            <w:hideMark/>
          </w:tcPr>
          <w:p w14:paraId="0A6F97E8" w14:textId="77777777" w:rsidR="003A616C" w:rsidRPr="00971E86" w:rsidRDefault="003A616C" w:rsidP="00931928">
            <w:pPr>
              <w:jc w:val="center"/>
              <w:rPr>
                <w:rFonts w:ascii="Calibri" w:hAnsi="Calibri"/>
                <w:color w:val="000000"/>
              </w:rPr>
            </w:pPr>
            <w:r w:rsidRPr="00971E86">
              <w:rPr>
                <w:rFonts w:ascii="Calibri" w:hAnsi="Calibri"/>
                <w:color w:val="000000"/>
              </w:rPr>
              <w:t>2000</w:t>
            </w:r>
          </w:p>
        </w:tc>
      </w:tr>
      <w:tr w:rsidR="003A616C" w:rsidRPr="00971E86" w14:paraId="48773685"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4B4A7F1"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19B9C18" w14:textId="77777777" w:rsidR="003A616C" w:rsidRPr="00971E86" w:rsidRDefault="003A616C" w:rsidP="00931928">
            <w:pPr>
              <w:rPr>
                <w:rFonts w:ascii="Calibri" w:hAnsi="Calibri"/>
                <w:color w:val="000000"/>
              </w:rPr>
            </w:pPr>
            <w:r w:rsidRPr="00971E86">
              <w:rPr>
                <w:rFonts w:ascii="Calibri" w:hAnsi="Calibri"/>
                <w:color w:val="000000"/>
              </w:rPr>
              <w:t>Special Needs Education – Andragogy</w:t>
            </w:r>
          </w:p>
        </w:tc>
        <w:tc>
          <w:tcPr>
            <w:tcW w:w="2273" w:type="dxa"/>
            <w:tcBorders>
              <w:top w:val="nil"/>
              <w:left w:val="nil"/>
              <w:bottom w:val="single" w:sz="8" w:space="0" w:color="auto"/>
              <w:right w:val="single" w:sz="8" w:space="0" w:color="auto"/>
            </w:tcBorders>
            <w:shd w:val="clear" w:color="auto" w:fill="auto"/>
            <w:vAlign w:val="center"/>
            <w:hideMark/>
          </w:tcPr>
          <w:p w14:paraId="29C032DD" w14:textId="77777777" w:rsidR="003A616C" w:rsidRPr="00971E86" w:rsidRDefault="003A616C" w:rsidP="00931928">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000000" w:fill="FFFFFF"/>
            <w:vAlign w:val="center"/>
            <w:hideMark/>
          </w:tcPr>
          <w:p w14:paraId="4D6C2293" w14:textId="77777777" w:rsidR="003A616C" w:rsidRPr="00971E86" w:rsidRDefault="003A616C" w:rsidP="00931928">
            <w:pPr>
              <w:jc w:val="center"/>
              <w:rPr>
                <w:rFonts w:ascii="Calibri" w:hAnsi="Calibri"/>
                <w:color w:val="000000"/>
              </w:rPr>
            </w:pPr>
            <w:r w:rsidRPr="00971E86">
              <w:rPr>
                <w:rFonts w:ascii="Calibri" w:hAnsi="Calibri"/>
                <w:color w:val="000000"/>
              </w:rPr>
              <w:t>2000</w:t>
            </w:r>
          </w:p>
        </w:tc>
      </w:tr>
      <w:tr w:rsidR="003A616C" w:rsidRPr="00971E86" w14:paraId="3438DE4C"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0737358"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81CC772" w14:textId="77777777" w:rsidR="003A616C" w:rsidRPr="00971E86" w:rsidRDefault="003A616C" w:rsidP="00931928">
            <w:pPr>
              <w:rPr>
                <w:rFonts w:ascii="Calibri" w:hAnsi="Calibri"/>
                <w:color w:val="000000"/>
              </w:rPr>
            </w:pPr>
            <w:r w:rsidRPr="00971E86">
              <w:rPr>
                <w:rFonts w:ascii="Calibri" w:hAnsi="Calibri"/>
                <w:color w:val="000000"/>
              </w:rPr>
              <w:t>Specialnaja Pedagogika</w:t>
            </w:r>
          </w:p>
        </w:tc>
        <w:tc>
          <w:tcPr>
            <w:tcW w:w="2273" w:type="dxa"/>
            <w:tcBorders>
              <w:top w:val="nil"/>
              <w:left w:val="nil"/>
              <w:bottom w:val="single" w:sz="8" w:space="0" w:color="auto"/>
              <w:right w:val="single" w:sz="8" w:space="0" w:color="auto"/>
            </w:tcBorders>
            <w:shd w:val="clear" w:color="auto" w:fill="auto"/>
            <w:vAlign w:val="center"/>
            <w:hideMark/>
          </w:tcPr>
          <w:p w14:paraId="531C1709"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000000" w:fill="FFFFFF"/>
            <w:vAlign w:val="center"/>
            <w:hideMark/>
          </w:tcPr>
          <w:p w14:paraId="77AC9E11" w14:textId="77777777" w:rsidR="003A616C" w:rsidRPr="00971E86" w:rsidRDefault="003A616C" w:rsidP="00931928">
            <w:pPr>
              <w:jc w:val="center"/>
              <w:rPr>
                <w:rFonts w:ascii="Calibri" w:hAnsi="Calibri"/>
                <w:color w:val="000000"/>
              </w:rPr>
            </w:pPr>
            <w:r w:rsidRPr="00971E86">
              <w:rPr>
                <w:rFonts w:ascii="Calibri" w:hAnsi="Calibri"/>
                <w:color w:val="000000"/>
              </w:rPr>
              <w:t>2500</w:t>
            </w:r>
          </w:p>
        </w:tc>
      </w:tr>
      <w:tr w:rsidR="003A616C" w:rsidRPr="00971E86" w14:paraId="22946140"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4B4E7A6"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B277D35" w14:textId="77777777" w:rsidR="003A616C" w:rsidRPr="00971E86" w:rsidRDefault="003A616C" w:rsidP="00931928">
            <w:pPr>
              <w:rPr>
                <w:rFonts w:ascii="Calibri" w:hAnsi="Calibri"/>
                <w:color w:val="000000"/>
              </w:rPr>
            </w:pPr>
            <w:r w:rsidRPr="00971E86">
              <w:rPr>
                <w:rFonts w:ascii="Calibri" w:hAnsi="Calibri"/>
                <w:color w:val="000000"/>
              </w:rPr>
              <w:t>Speech and Language Therapy</w:t>
            </w:r>
          </w:p>
        </w:tc>
        <w:tc>
          <w:tcPr>
            <w:tcW w:w="2273" w:type="dxa"/>
            <w:tcBorders>
              <w:top w:val="nil"/>
              <w:left w:val="nil"/>
              <w:bottom w:val="single" w:sz="8" w:space="0" w:color="auto"/>
              <w:right w:val="single" w:sz="8" w:space="0" w:color="auto"/>
            </w:tcBorders>
            <w:shd w:val="clear" w:color="auto" w:fill="auto"/>
            <w:vAlign w:val="center"/>
            <w:hideMark/>
          </w:tcPr>
          <w:p w14:paraId="24FB330C" w14:textId="77777777" w:rsidR="003A616C" w:rsidRPr="00971E86" w:rsidRDefault="003A616C" w:rsidP="00931928">
            <w:pPr>
              <w:rPr>
                <w:rFonts w:ascii="Calibri" w:hAnsi="Calibri"/>
                <w:color w:val="000000"/>
              </w:rPr>
            </w:pPr>
            <w:r w:rsidRPr="00971E86">
              <w:rPr>
                <w:rFonts w:ascii="Calibri" w:hAnsi="Calibri"/>
                <w:color w:val="000000"/>
              </w:rPr>
              <w:t>magisterský</w:t>
            </w:r>
          </w:p>
        </w:tc>
        <w:tc>
          <w:tcPr>
            <w:tcW w:w="2547" w:type="dxa"/>
            <w:tcBorders>
              <w:top w:val="nil"/>
              <w:left w:val="nil"/>
              <w:bottom w:val="single" w:sz="8" w:space="0" w:color="auto"/>
              <w:right w:val="single" w:sz="8" w:space="0" w:color="auto"/>
            </w:tcBorders>
            <w:shd w:val="clear" w:color="000000" w:fill="FFFFFF"/>
            <w:vAlign w:val="center"/>
            <w:hideMark/>
          </w:tcPr>
          <w:p w14:paraId="53E21033" w14:textId="77777777" w:rsidR="003A616C" w:rsidRPr="00971E86" w:rsidRDefault="003A616C" w:rsidP="00931928">
            <w:pPr>
              <w:jc w:val="center"/>
              <w:rPr>
                <w:rFonts w:ascii="Calibri" w:hAnsi="Calibri"/>
                <w:color w:val="000000"/>
              </w:rPr>
            </w:pPr>
            <w:r w:rsidRPr="00971E86">
              <w:rPr>
                <w:rFonts w:ascii="Calibri" w:hAnsi="Calibri"/>
                <w:color w:val="000000"/>
              </w:rPr>
              <w:t>2000</w:t>
            </w:r>
          </w:p>
        </w:tc>
      </w:tr>
      <w:tr w:rsidR="003A616C" w:rsidRPr="00971E86" w14:paraId="30C36674" w14:textId="77777777" w:rsidTr="00931928">
        <w:trPr>
          <w:trHeight w:val="780"/>
        </w:trPr>
        <w:tc>
          <w:tcPr>
            <w:tcW w:w="1720" w:type="dxa"/>
            <w:vMerge/>
            <w:tcBorders>
              <w:top w:val="nil"/>
              <w:left w:val="single" w:sz="8" w:space="0" w:color="auto"/>
              <w:bottom w:val="single" w:sz="8" w:space="0" w:color="000000"/>
              <w:right w:val="single" w:sz="8" w:space="0" w:color="auto"/>
            </w:tcBorders>
            <w:vAlign w:val="center"/>
            <w:hideMark/>
          </w:tcPr>
          <w:p w14:paraId="31639D3B"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593B720" w14:textId="77777777" w:rsidR="003A616C" w:rsidRPr="00971E86" w:rsidRDefault="003A616C" w:rsidP="00931928">
            <w:pPr>
              <w:rPr>
                <w:rFonts w:ascii="Calibri" w:hAnsi="Calibri"/>
                <w:color w:val="000000"/>
              </w:rPr>
            </w:pPr>
            <w:r w:rsidRPr="00971E86">
              <w:rPr>
                <w:rFonts w:ascii="Calibri" w:hAnsi="Calibri"/>
                <w:color w:val="000000"/>
              </w:rPr>
              <w:t>Upper Secondary School and Primary Art School Teacher Training in Visual Arts</w:t>
            </w:r>
          </w:p>
        </w:tc>
        <w:tc>
          <w:tcPr>
            <w:tcW w:w="2273" w:type="dxa"/>
            <w:tcBorders>
              <w:top w:val="nil"/>
              <w:left w:val="nil"/>
              <w:bottom w:val="single" w:sz="8" w:space="0" w:color="auto"/>
              <w:right w:val="single" w:sz="8" w:space="0" w:color="auto"/>
            </w:tcBorders>
            <w:shd w:val="clear" w:color="auto" w:fill="auto"/>
            <w:vAlign w:val="center"/>
            <w:hideMark/>
          </w:tcPr>
          <w:p w14:paraId="1EE52689" w14:textId="77777777" w:rsidR="003A616C" w:rsidRPr="00971E86" w:rsidRDefault="003A616C" w:rsidP="00931928">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000000" w:fill="FFFFFF"/>
            <w:vAlign w:val="center"/>
            <w:hideMark/>
          </w:tcPr>
          <w:p w14:paraId="58041C6D" w14:textId="77777777" w:rsidR="003A616C" w:rsidRPr="00971E86" w:rsidRDefault="003A616C" w:rsidP="00931928">
            <w:pPr>
              <w:jc w:val="center"/>
              <w:rPr>
                <w:rFonts w:ascii="Calibri" w:hAnsi="Calibri"/>
                <w:color w:val="000000"/>
              </w:rPr>
            </w:pPr>
            <w:r w:rsidRPr="00971E86">
              <w:rPr>
                <w:rFonts w:ascii="Calibri" w:hAnsi="Calibri"/>
                <w:color w:val="000000"/>
              </w:rPr>
              <w:t>2000</w:t>
            </w:r>
          </w:p>
        </w:tc>
      </w:tr>
      <w:tr w:rsidR="003A616C" w:rsidRPr="00971E86" w14:paraId="22364717" w14:textId="77777777" w:rsidTr="00931928">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533E3659" w14:textId="77777777" w:rsidR="003A616C" w:rsidRPr="00971E86" w:rsidRDefault="003A616C" w:rsidP="00931928">
            <w:pPr>
              <w:jc w:val="center"/>
              <w:rPr>
                <w:rFonts w:ascii="Calibri" w:hAnsi="Calibri"/>
                <w:b/>
                <w:bCs/>
                <w:color w:val="000000"/>
              </w:rPr>
            </w:pPr>
            <w:r w:rsidRPr="00971E86">
              <w:rPr>
                <w:rFonts w:ascii="Calibri" w:hAnsi="Calibri"/>
                <w:b/>
                <w:bCs/>
                <w:color w:val="000000"/>
              </w:rPr>
              <w:t>Fakulta tělesné kultury</w:t>
            </w:r>
          </w:p>
        </w:tc>
        <w:tc>
          <w:tcPr>
            <w:tcW w:w="3520" w:type="dxa"/>
            <w:tcBorders>
              <w:top w:val="nil"/>
              <w:left w:val="nil"/>
              <w:bottom w:val="single" w:sz="8" w:space="0" w:color="auto"/>
              <w:right w:val="single" w:sz="8" w:space="0" w:color="auto"/>
            </w:tcBorders>
            <w:shd w:val="clear" w:color="auto" w:fill="auto"/>
            <w:vAlign w:val="center"/>
            <w:hideMark/>
          </w:tcPr>
          <w:p w14:paraId="14B7D5BE" w14:textId="77777777" w:rsidR="003A616C" w:rsidRPr="00971E86" w:rsidRDefault="003A616C" w:rsidP="00931928">
            <w:pPr>
              <w:rPr>
                <w:rFonts w:ascii="Calibri" w:hAnsi="Calibri"/>
                <w:color w:val="000000"/>
              </w:rPr>
            </w:pPr>
            <w:r w:rsidRPr="00971E86">
              <w:rPr>
                <w:rFonts w:ascii="Calibri" w:hAnsi="Calibri"/>
                <w:color w:val="000000"/>
              </w:rPr>
              <w:t>Adapted Physical Activity</w:t>
            </w:r>
          </w:p>
        </w:tc>
        <w:tc>
          <w:tcPr>
            <w:tcW w:w="2273" w:type="dxa"/>
            <w:tcBorders>
              <w:top w:val="nil"/>
              <w:left w:val="nil"/>
              <w:bottom w:val="single" w:sz="8" w:space="0" w:color="auto"/>
              <w:right w:val="single" w:sz="8" w:space="0" w:color="auto"/>
            </w:tcBorders>
            <w:shd w:val="clear" w:color="auto" w:fill="auto"/>
            <w:vAlign w:val="center"/>
            <w:hideMark/>
          </w:tcPr>
          <w:p w14:paraId="6B8F9298" w14:textId="77777777" w:rsidR="003A616C" w:rsidRPr="00971E86" w:rsidRDefault="003A616C" w:rsidP="00931928">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7DF7B060" w14:textId="77777777" w:rsidR="003A616C" w:rsidRPr="00971E86" w:rsidRDefault="003A616C" w:rsidP="00931928">
            <w:pPr>
              <w:jc w:val="center"/>
              <w:rPr>
                <w:rFonts w:ascii="Calibri" w:hAnsi="Calibri"/>
                <w:color w:val="000000"/>
              </w:rPr>
            </w:pPr>
            <w:r w:rsidRPr="00971E86">
              <w:rPr>
                <w:rFonts w:ascii="Calibri" w:hAnsi="Calibri"/>
                <w:color w:val="000000"/>
              </w:rPr>
              <w:t>2500</w:t>
            </w:r>
          </w:p>
        </w:tc>
      </w:tr>
      <w:tr w:rsidR="003A616C" w:rsidRPr="00971E86" w14:paraId="40F894DC" w14:textId="77777777" w:rsidTr="00931928">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17520CB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1BE3CF1" w14:textId="77777777" w:rsidR="003A616C" w:rsidRPr="00971E86" w:rsidRDefault="003A616C" w:rsidP="00931928">
            <w:pPr>
              <w:rPr>
                <w:rFonts w:ascii="Calibri" w:hAnsi="Calibri"/>
                <w:color w:val="000000"/>
              </w:rPr>
            </w:pPr>
            <w:r w:rsidRPr="00971E86">
              <w:rPr>
                <w:rFonts w:ascii="Calibri" w:hAnsi="Calibri"/>
                <w:color w:val="000000"/>
              </w:rPr>
              <w:t>Kinanthropology</w:t>
            </w:r>
          </w:p>
        </w:tc>
        <w:tc>
          <w:tcPr>
            <w:tcW w:w="2273" w:type="dxa"/>
            <w:tcBorders>
              <w:top w:val="nil"/>
              <w:left w:val="nil"/>
              <w:bottom w:val="single" w:sz="8" w:space="0" w:color="auto"/>
              <w:right w:val="single" w:sz="8" w:space="0" w:color="auto"/>
            </w:tcBorders>
            <w:shd w:val="clear" w:color="auto" w:fill="auto"/>
            <w:vAlign w:val="center"/>
            <w:hideMark/>
          </w:tcPr>
          <w:p w14:paraId="3A34C471"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560E331" w14:textId="77777777" w:rsidR="003A616C" w:rsidRPr="00971E86" w:rsidRDefault="003A616C" w:rsidP="00931928">
            <w:pPr>
              <w:jc w:val="center"/>
              <w:rPr>
                <w:rFonts w:ascii="Calibri" w:hAnsi="Calibri"/>
                <w:color w:val="000000"/>
              </w:rPr>
            </w:pPr>
            <w:r w:rsidRPr="00971E86">
              <w:rPr>
                <w:rFonts w:ascii="Calibri" w:hAnsi="Calibri"/>
                <w:color w:val="000000"/>
              </w:rPr>
              <w:t>3000</w:t>
            </w:r>
          </w:p>
        </w:tc>
      </w:tr>
      <w:tr w:rsidR="003A616C" w:rsidRPr="00971E86" w14:paraId="396B8588"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B738F6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B50D681" w14:textId="77777777" w:rsidR="003A616C" w:rsidRPr="00971E86" w:rsidRDefault="003A616C" w:rsidP="00931928">
            <w:pPr>
              <w:rPr>
                <w:rFonts w:ascii="Calibri" w:hAnsi="Calibri"/>
                <w:color w:val="000000"/>
              </w:rPr>
            </w:pPr>
            <w:r w:rsidRPr="00971E86">
              <w:rPr>
                <w:rFonts w:ascii="Calibri" w:hAnsi="Calibri"/>
                <w:color w:val="000000"/>
              </w:rPr>
              <w:t>Physical Activity and Active Lifestyle</w:t>
            </w:r>
          </w:p>
        </w:tc>
        <w:tc>
          <w:tcPr>
            <w:tcW w:w="2273" w:type="dxa"/>
            <w:tcBorders>
              <w:top w:val="nil"/>
              <w:left w:val="nil"/>
              <w:bottom w:val="single" w:sz="8" w:space="0" w:color="auto"/>
              <w:right w:val="single" w:sz="8" w:space="0" w:color="auto"/>
            </w:tcBorders>
            <w:shd w:val="clear" w:color="auto" w:fill="auto"/>
            <w:vAlign w:val="center"/>
            <w:hideMark/>
          </w:tcPr>
          <w:p w14:paraId="2741F146" w14:textId="77777777" w:rsidR="003A616C" w:rsidRPr="00971E86" w:rsidRDefault="003A616C" w:rsidP="00931928">
            <w:pPr>
              <w:rPr>
                <w:rFonts w:ascii="Calibri" w:hAnsi="Calibri"/>
                <w:color w:val="000000"/>
              </w:rPr>
            </w:pPr>
            <w:r w:rsidRPr="00971E86">
              <w:rPr>
                <w:rFonts w:ascii="Calibri" w:hAnsi="Calibri"/>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27D1DF2D" w14:textId="77777777" w:rsidR="003A616C" w:rsidRPr="00971E86" w:rsidRDefault="003A616C" w:rsidP="00931928">
            <w:pPr>
              <w:jc w:val="center"/>
              <w:rPr>
                <w:rFonts w:ascii="Calibri" w:hAnsi="Calibri"/>
                <w:color w:val="000000"/>
              </w:rPr>
            </w:pPr>
            <w:r w:rsidRPr="00971E86">
              <w:rPr>
                <w:rFonts w:ascii="Calibri" w:hAnsi="Calibri"/>
                <w:color w:val="000000"/>
              </w:rPr>
              <w:t>2500</w:t>
            </w:r>
          </w:p>
        </w:tc>
      </w:tr>
      <w:tr w:rsidR="003A616C" w:rsidRPr="00971E86" w14:paraId="7B2058A1"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CEE977B"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8364B2A" w14:textId="77777777" w:rsidR="003A616C" w:rsidRPr="00B742BA" w:rsidRDefault="003A616C" w:rsidP="00931928">
            <w:pPr>
              <w:rPr>
                <w:rFonts w:ascii="Calibri" w:hAnsi="Calibri"/>
                <w:color w:val="FF0000"/>
              </w:rPr>
            </w:pPr>
            <w:r w:rsidRPr="00B742BA">
              <w:rPr>
                <w:rFonts w:ascii="Calibri" w:hAnsi="Calibri"/>
                <w:color w:val="FF0000"/>
              </w:rPr>
              <w:t>Sport Studies</w:t>
            </w:r>
          </w:p>
        </w:tc>
        <w:tc>
          <w:tcPr>
            <w:tcW w:w="2273" w:type="dxa"/>
            <w:tcBorders>
              <w:top w:val="nil"/>
              <w:left w:val="nil"/>
              <w:bottom w:val="single" w:sz="8" w:space="0" w:color="auto"/>
              <w:right w:val="single" w:sz="8" w:space="0" w:color="auto"/>
            </w:tcBorders>
            <w:shd w:val="clear" w:color="auto" w:fill="auto"/>
            <w:vAlign w:val="center"/>
            <w:hideMark/>
          </w:tcPr>
          <w:p w14:paraId="75EE38EF" w14:textId="77777777" w:rsidR="003A616C" w:rsidRPr="00B742BA" w:rsidRDefault="003A616C" w:rsidP="00931928">
            <w:pPr>
              <w:rPr>
                <w:rFonts w:ascii="Calibri" w:hAnsi="Calibri"/>
                <w:color w:val="FF0000"/>
              </w:rPr>
            </w:pPr>
            <w:r w:rsidRPr="00B742BA">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4F0B2F3F" w14:textId="77777777" w:rsidR="003A616C" w:rsidRPr="00B742BA" w:rsidRDefault="003A616C" w:rsidP="00931928">
            <w:pPr>
              <w:jc w:val="center"/>
              <w:rPr>
                <w:rFonts w:ascii="Calibri" w:hAnsi="Calibri"/>
                <w:color w:val="FF0000"/>
              </w:rPr>
            </w:pPr>
            <w:r>
              <w:rPr>
                <w:rFonts w:ascii="Calibri" w:hAnsi="Calibri"/>
                <w:color w:val="FF0000"/>
              </w:rPr>
              <w:t>4200</w:t>
            </w:r>
          </w:p>
        </w:tc>
      </w:tr>
      <w:tr w:rsidR="003A616C" w:rsidRPr="00971E86" w14:paraId="59022CF7" w14:textId="77777777" w:rsidTr="00931928">
        <w:trPr>
          <w:trHeight w:val="31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22F5030A" w14:textId="77777777" w:rsidR="003A616C" w:rsidRPr="00971E86" w:rsidRDefault="003A616C" w:rsidP="00931928">
            <w:pPr>
              <w:jc w:val="center"/>
              <w:rPr>
                <w:rFonts w:ascii="Calibri" w:hAnsi="Calibri"/>
                <w:b/>
                <w:bCs/>
                <w:color w:val="000000"/>
              </w:rPr>
            </w:pPr>
            <w:r>
              <w:rPr>
                <w:rFonts w:ascii="Calibri" w:hAnsi="Calibri" w:cs="Arial"/>
                <w:b/>
                <w:bCs/>
                <w:color w:val="000000"/>
              </w:rPr>
              <w:t>Přírodo</w:t>
            </w:r>
            <w:r w:rsidRPr="00971E86">
              <w:rPr>
                <w:rFonts w:ascii="Calibri" w:hAnsi="Calibri" w:cs="Arial"/>
                <w:b/>
                <w:bCs/>
                <w:color w:val="000000"/>
              </w:rPr>
              <w:t>vědecká</w:t>
            </w:r>
            <w:r>
              <w:rPr>
                <w:rFonts w:ascii="Calibri" w:hAnsi="Calibri" w:cs="Arial"/>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2C825580" w14:textId="77777777" w:rsidR="003A616C" w:rsidRPr="00971E86" w:rsidRDefault="003A616C" w:rsidP="00931928">
            <w:pPr>
              <w:rPr>
                <w:rFonts w:ascii="Calibri" w:hAnsi="Calibri"/>
                <w:color w:val="000000"/>
              </w:rPr>
            </w:pPr>
            <w:r w:rsidRPr="00971E86">
              <w:rPr>
                <w:rFonts w:ascii="Calibri" w:hAnsi="Calibri" w:cs="Arial"/>
                <w:color w:val="000000"/>
              </w:rPr>
              <w:t xml:space="preserve">Algebra and Geometry </w:t>
            </w:r>
          </w:p>
        </w:tc>
        <w:tc>
          <w:tcPr>
            <w:tcW w:w="2273" w:type="dxa"/>
            <w:tcBorders>
              <w:top w:val="nil"/>
              <w:left w:val="nil"/>
              <w:bottom w:val="single" w:sz="8" w:space="0" w:color="auto"/>
              <w:right w:val="single" w:sz="8" w:space="0" w:color="auto"/>
            </w:tcBorders>
            <w:shd w:val="clear" w:color="auto" w:fill="auto"/>
            <w:vAlign w:val="center"/>
            <w:hideMark/>
          </w:tcPr>
          <w:p w14:paraId="1F16D230"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98A483D" w14:textId="77777777" w:rsidR="003A616C" w:rsidRPr="00971E86" w:rsidRDefault="003A616C" w:rsidP="00931928">
            <w:pPr>
              <w:jc w:val="center"/>
              <w:rPr>
                <w:rFonts w:ascii="Calibri" w:hAnsi="Calibri"/>
                <w:color w:val="000000"/>
              </w:rPr>
            </w:pPr>
            <w:r w:rsidRPr="00971E86">
              <w:rPr>
                <w:rFonts w:ascii="Calibri" w:hAnsi="Calibri" w:cs="Arial"/>
                <w:color w:val="000000"/>
              </w:rPr>
              <w:t>1700</w:t>
            </w:r>
          </w:p>
        </w:tc>
      </w:tr>
      <w:tr w:rsidR="003A616C" w:rsidRPr="00971E86" w14:paraId="7967714D"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383F3A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826DAB5" w14:textId="77777777" w:rsidR="003A616C" w:rsidRPr="00971E86" w:rsidRDefault="003A616C" w:rsidP="00931928">
            <w:pPr>
              <w:rPr>
                <w:rFonts w:ascii="Calibri" w:hAnsi="Calibri"/>
                <w:color w:val="000000"/>
              </w:rPr>
            </w:pPr>
            <w:r w:rsidRPr="00971E86">
              <w:rPr>
                <w:rFonts w:ascii="Calibri" w:hAnsi="Calibri" w:cs="Arial"/>
                <w:color w:val="000000"/>
              </w:rPr>
              <w:t>Analytical Chemistry</w:t>
            </w:r>
          </w:p>
        </w:tc>
        <w:tc>
          <w:tcPr>
            <w:tcW w:w="2273" w:type="dxa"/>
            <w:tcBorders>
              <w:top w:val="nil"/>
              <w:left w:val="nil"/>
              <w:bottom w:val="single" w:sz="8" w:space="0" w:color="auto"/>
              <w:right w:val="single" w:sz="8" w:space="0" w:color="auto"/>
            </w:tcBorders>
            <w:shd w:val="clear" w:color="auto" w:fill="auto"/>
            <w:vAlign w:val="center"/>
            <w:hideMark/>
          </w:tcPr>
          <w:p w14:paraId="45A11C75"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0CD9204" w14:textId="77777777" w:rsidR="003A616C" w:rsidRPr="00971E86" w:rsidRDefault="003A616C" w:rsidP="00931928">
            <w:pPr>
              <w:jc w:val="center"/>
              <w:rPr>
                <w:rFonts w:ascii="Calibri" w:hAnsi="Calibri"/>
                <w:color w:val="000000"/>
              </w:rPr>
            </w:pPr>
            <w:r w:rsidRPr="00971E86">
              <w:rPr>
                <w:rFonts w:ascii="Calibri" w:hAnsi="Calibri" w:cs="Arial"/>
                <w:color w:val="000000"/>
              </w:rPr>
              <w:t>2800</w:t>
            </w:r>
          </w:p>
        </w:tc>
      </w:tr>
      <w:tr w:rsidR="003A616C" w:rsidRPr="00971E86" w14:paraId="3CD6D6D0"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0728C9D"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5891D68" w14:textId="77777777" w:rsidR="003A616C" w:rsidRPr="00971E86" w:rsidRDefault="003A616C" w:rsidP="00931928">
            <w:pPr>
              <w:rPr>
                <w:rFonts w:ascii="Calibri" w:hAnsi="Calibri"/>
                <w:color w:val="000000"/>
              </w:rPr>
            </w:pPr>
            <w:r w:rsidRPr="00971E86">
              <w:rPr>
                <w:rFonts w:ascii="Calibri" w:hAnsi="Calibri" w:cs="Arial"/>
                <w:color w:val="000000"/>
              </w:rPr>
              <w:t>Applied Mathematics</w:t>
            </w:r>
          </w:p>
        </w:tc>
        <w:tc>
          <w:tcPr>
            <w:tcW w:w="2273" w:type="dxa"/>
            <w:tcBorders>
              <w:top w:val="nil"/>
              <w:left w:val="nil"/>
              <w:bottom w:val="single" w:sz="8" w:space="0" w:color="auto"/>
              <w:right w:val="single" w:sz="8" w:space="0" w:color="auto"/>
            </w:tcBorders>
            <w:shd w:val="clear" w:color="auto" w:fill="auto"/>
            <w:vAlign w:val="center"/>
            <w:hideMark/>
          </w:tcPr>
          <w:p w14:paraId="4839E55D"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020FEAB" w14:textId="77777777" w:rsidR="003A616C" w:rsidRPr="00971E86" w:rsidRDefault="003A616C" w:rsidP="00931928">
            <w:pPr>
              <w:jc w:val="center"/>
              <w:rPr>
                <w:rFonts w:ascii="Calibri" w:hAnsi="Calibri"/>
                <w:color w:val="000000"/>
              </w:rPr>
            </w:pPr>
            <w:r w:rsidRPr="00971E86">
              <w:rPr>
                <w:rFonts w:ascii="Calibri" w:hAnsi="Calibri" w:cs="Arial"/>
                <w:color w:val="000000"/>
              </w:rPr>
              <w:t>1700</w:t>
            </w:r>
          </w:p>
        </w:tc>
      </w:tr>
      <w:tr w:rsidR="003A616C" w:rsidRPr="00971E86" w14:paraId="162E0A3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8FBCA99"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E980BAE" w14:textId="77777777" w:rsidR="003A616C" w:rsidRPr="00971E86" w:rsidRDefault="003A616C" w:rsidP="00931928">
            <w:pPr>
              <w:rPr>
                <w:rFonts w:ascii="Calibri" w:hAnsi="Calibri"/>
                <w:color w:val="000000"/>
              </w:rPr>
            </w:pPr>
            <w:r w:rsidRPr="00971E86">
              <w:rPr>
                <w:rFonts w:ascii="Calibri" w:hAnsi="Calibri"/>
                <w:color w:val="000000"/>
              </w:rPr>
              <w:t>Applied Mathematics</w:t>
            </w:r>
          </w:p>
        </w:tc>
        <w:tc>
          <w:tcPr>
            <w:tcW w:w="2273" w:type="dxa"/>
            <w:tcBorders>
              <w:top w:val="nil"/>
              <w:left w:val="nil"/>
              <w:bottom w:val="single" w:sz="8" w:space="0" w:color="auto"/>
              <w:right w:val="single" w:sz="8" w:space="0" w:color="auto"/>
            </w:tcBorders>
            <w:shd w:val="clear" w:color="auto" w:fill="auto"/>
            <w:vAlign w:val="center"/>
            <w:hideMark/>
          </w:tcPr>
          <w:p w14:paraId="7A04B93F"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22439814" w14:textId="77777777" w:rsidR="003A616C" w:rsidRPr="00971E86" w:rsidRDefault="003A616C" w:rsidP="00931928">
            <w:pPr>
              <w:jc w:val="center"/>
              <w:rPr>
                <w:rFonts w:ascii="Calibri" w:hAnsi="Calibri"/>
                <w:color w:val="000000"/>
              </w:rPr>
            </w:pPr>
            <w:r w:rsidRPr="00971E86">
              <w:rPr>
                <w:rFonts w:ascii="Calibri" w:hAnsi="Calibri"/>
                <w:color w:val="000000"/>
              </w:rPr>
              <w:t>1700</w:t>
            </w:r>
          </w:p>
        </w:tc>
      </w:tr>
      <w:tr w:rsidR="003A616C" w:rsidRPr="00971E86" w14:paraId="1F74DD72"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F4A9660"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B77DC21" w14:textId="77777777" w:rsidR="003A616C" w:rsidRPr="00971E86" w:rsidRDefault="003A616C" w:rsidP="00931928">
            <w:pPr>
              <w:rPr>
                <w:rFonts w:ascii="Calibri" w:hAnsi="Calibri"/>
                <w:color w:val="000000"/>
              </w:rPr>
            </w:pPr>
            <w:r w:rsidRPr="00971E86">
              <w:rPr>
                <w:rFonts w:ascii="Calibri" w:hAnsi="Calibri" w:cs="Arial"/>
                <w:color w:val="000000"/>
              </w:rPr>
              <w:t>Applied Physics</w:t>
            </w:r>
          </w:p>
        </w:tc>
        <w:tc>
          <w:tcPr>
            <w:tcW w:w="2273" w:type="dxa"/>
            <w:tcBorders>
              <w:top w:val="nil"/>
              <w:left w:val="nil"/>
              <w:bottom w:val="single" w:sz="8" w:space="0" w:color="auto"/>
              <w:right w:val="single" w:sz="8" w:space="0" w:color="auto"/>
            </w:tcBorders>
            <w:shd w:val="clear" w:color="auto" w:fill="auto"/>
            <w:vAlign w:val="center"/>
            <w:hideMark/>
          </w:tcPr>
          <w:p w14:paraId="7044D68C"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BE79CBE" w14:textId="77777777" w:rsidR="003A616C" w:rsidRPr="00971E86" w:rsidRDefault="003A616C" w:rsidP="00931928">
            <w:pPr>
              <w:jc w:val="center"/>
              <w:rPr>
                <w:rFonts w:ascii="Calibri" w:hAnsi="Calibri"/>
                <w:color w:val="000000"/>
              </w:rPr>
            </w:pPr>
            <w:r w:rsidRPr="00971E86">
              <w:rPr>
                <w:rFonts w:ascii="Calibri" w:hAnsi="Calibri" w:cs="Arial"/>
                <w:color w:val="000000"/>
              </w:rPr>
              <w:t>1700</w:t>
            </w:r>
          </w:p>
        </w:tc>
      </w:tr>
      <w:tr w:rsidR="003A616C" w:rsidRPr="00971E86" w14:paraId="1CE3A355"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1602FA2"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2105628" w14:textId="77777777" w:rsidR="003A616C" w:rsidRPr="00971E86" w:rsidRDefault="003A616C" w:rsidP="00931928">
            <w:pPr>
              <w:rPr>
                <w:rFonts w:ascii="Calibri" w:hAnsi="Calibri"/>
                <w:color w:val="000000"/>
              </w:rPr>
            </w:pPr>
            <w:r w:rsidRPr="00971E86">
              <w:rPr>
                <w:rFonts w:ascii="Calibri" w:hAnsi="Calibri" w:cs="Arial"/>
                <w:color w:val="000000"/>
              </w:rPr>
              <w:t>Biochemistry</w:t>
            </w:r>
          </w:p>
        </w:tc>
        <w:tc>
          <w:tcPr>
            <w:tcW w:w="2273" w:type="dxa"/>
            <w:tcBorders>
              <w:top w:val="nil"/>
              <w:left w:val="nil"/>
              <w:bottom w:val="single" w:sz="8" w:space="0" w:color="auto"/>
              <w:right w:val="single" w:sz="8" w:space="0" w:color="auto"/>
            </w:tcBorders>
            <w:shd w:val="clear" w:color="auto" w:fill="auto"/>
            <w:vAlign w:val="center"/>
            <w:hideMark/>
          </w:tcPr>
          <w:p w14:paraId="07C6237D"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74C158D" w14:textId="77777777" w:rsidR="003A616C" w:rsidRPr="00971E86" w:rsidRDefault="003A616C" w:rsidP="00931928">
            <w:pPr>
              <w:jc w:val="center"/>
              <w:rPr>
                <w:rFonts w:ascii="Calibri" w:hAnsi="Calibri"/>
                <w:color w:val="000000"/>
              </w:rPr>
            </w:pPr>
            <w:r w:rsidRPr="00971E86">
              <w:rPr>
                <w:rFonts w:ascii="Calibri" w:hAnsi="Calibri" w:cs="Arial"/>
                <w:color w:val="000000"/>
              </w:rPr>
              <w:t>4000</w:t>
            </w:r>
          </w:p>
        </w:tc>
      </w:tr>
      <w:tr w:rsidR="003A616C" w:rsidRPr="00971E86" w14:paraId="544E89BE"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3FDB6F0"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76004D5" w14:textId="77777777" w:rsidR="003A616C" w:rsidRPr="00971E86" w:rsidRDefault="003A616C" w:rsidP="00931928">
            <w:pPr>
              <w:rPr>
                <w:rFonts w:ascii="Calibri" w:hAnsi="Calibri"/>
                <w:color w:val="000000"/>
              </w:rPr>
            </w:pPr>
            <w:r w:rsidRPr="00971E86">
              <w:rPr>
                <w:rFonts w:ascii="Calibri" w:hAnsi="Calibri"/>
                <w:color w:val="000000"/>
              </w:rPr>
              <w:t>Biochemistry</w:t>
            </w:r>
          </w:p>
        </w:tc>
        <w:tc>
          <w:tcPr>
            <w:tcW w:w="2273" w:type="dxa"/>
            <w:tcBorders>
              <w:top w:val="nil"/>
              <w:left w:val="nil"/>
              <w:bottom w:val="single" w:sz="8" w:space="0" w:color="auto"/>
              <w:right w:val="single" w:sz="8" w:space="0" w:color="auto"/>
            </w:tcBorders>
            <w:shd w:val="clear" w:color="auto" w:fill="auto"/>
            <w:vAlign w:val="center"/>
            <w:hideMark/>
          </w:tcPr>
          <w:p w14:paraId="59A62B94"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56E2C28D" w14:textId="77777777" w:rsidR="003A616C" w:rsidRPr="00971E86" w:rsidRDefault="003A616C" w:rsidP="00931928">
            <w:pPr>
              <w:jc w:val="center"/>
              <w:rPr>
                <w:rFonts w:ascii="Calibri" w:hAnsi="Calibri"/>
                <w:color w:val="000000"/>
              </w:rPr>
            </w:pPr>
            <w:r w:rsidRPr="00971E86">
              <w:rPr>
                <w:rFonts w:ascii="Calibri" w:hAnsi="Calibri"/>
                <w:color w:val="000000"/>
              </w:rPr>
              <w:t>4000</w:t>
            </w:r>
          </w:p>
        </w:tc>
      </w:tr>
      <w:tr w:rsidR="003A616C" w:rsidRPr="00971E86" w14:paraId="371636FF"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40714CA"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EB57041" w14:textId="77777777" w:rsidR="003A616C" w:rsidRPr="00971E86" w:rsidRDefault="003A616C" w:rsidP="00931928">
            <w:pPr>
              <w:rPr>
                <w:rFonts w:ascii="Calibri" w:hAnsi="Calibri"/>
                <w:color w:val="000000"/>
              </w:rPr>
            </w:pPr>
            <w:r w:rsidRPr="00971E86">
              <w:rPr>
                <w:rFonts w:ascii="Calibri" w:hAnsi="Calibri"/>
                <w:color w:val="000000"/>
              </w:rPr>
              <w:t>Biotechnology and Genetic Engineering</w:t>
            </w:r>
          </w:p>
        </w:tc>
        <w:tc>
          <w:tcPr>
            <w:tcW w:w="2273" w:type="dxa"/>
            <w:tcBorders>
              <w:top w:val="nil"/>
              <w:left w:val="nil"/>
              <w:bottom w:val="single" w:sz="8" w:space="0" w:color="auto"/>
              <w:right w:val="single" w:sz="8" w:space="0" w:color="auto"/>
            </w:tcBorders>
            <w:shd w:val="clear" w:color="auto" w:fill="auto"/>
            <w:vAlign w:val="center"/>
            <w:hideMark/>
          </w:tcPr>
          <w:p w14:paraId="11A07CE1"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54E3829A" w14:textId="77777777" w:rsidR="003A616C" w:rsidRPr="00971E86" w:rsidRDefault="003A616C" w:rsidP="00931928">
            <w:pPr>
              <w:jc w:val="center"/>
              <w:rPr>
                <w:rFonts w:ascii="Calibri" w:hAnsi="Calibri"/>
                <w:color w:val="000000"/>
              </w:rPr>
            </w:pPr>
            <w:r w:rsidRPr="00971E86">
              <w:rPr>
                <w:rFonts w:ascii="Calibri" w:hAnsi="Calibri"/>
                <w:color w:val="000000"/>
              </w:rPr>
              <w:t>4000</w:t>
            </w:r>
          </w:p>
        </w:tc>
      </w:tr>
      <w:tr w:rsidR="003A616C" w:rsidRPr="00971E86" w14:paraId="1ECE53F8"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A48A170"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F66267E" w14:textId="77777777" w:rsidR="003A616C" w:rsidRPr="00971E86" w:rsidRDefault="003A616C" w:rsidP="00931928">
            <w:pPr>
              <w:rPr>
                <w:rFonts w:ascii="Calibri" w:hAnsi="Calibri"/>
                <w:color w:val="000000"/>
              </w:rPr>
            </w:pPr>
            <w:r w:rsidRPr="00971E86">
              <w:rPr>
                <w:rFonts w:ascii="Calibri" w:hAnsi="Calibri" w:cs="Arial"/>
                <w:color w:val="000000"/>
              </w:rPr>
              <w:t>Biophysics</w:t>
            </w:r>
          </w:p>
        </w:tc>
        <w:tc>
          <w:tcPr>
            <w:tcW w:w="2273" w:type="dxa"/>
            <w:tcBorders>
              <w:top w:val="nil"/>
              <w:left w:val="nil"/>
              <w:bottom w:val="single" w:sz="8" w:space="0" w:color="auto"/>
              <w:right w:val="single" w:sz="8" w:space="0" w:color="auto"/>
            </w:tcBorders>
            <w:shd w:val="clear" w:color="auto" w:fill="auto"/>
            <w:vAlign w:val="center"/>
            <w:hideMark/>
          </w:tcPr>
          <w:p w14:paraId="0CDFA3B1"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A9770C6" w14:textId="77777777" w:rsidR="003A616C" w:rsidRPr="00971E86" w:rsidRDefault="003A616C" w:rsidP="00931928">
            <w:pPr>
              <w:jc w:val="center"/>
              <w:rPr>
                <w:rFonts w:ascii="Calibri" w:hAnsi="Calibri"/>
                <w:color w:val="000000"/>
              </w:rPr>
            </w:pPr>
            <w:r w:rsidRPr="00971E86">
              <w:rPr>
                <w:rFonts w:ascii="Calibri" w:hAnsi="Calibri" w:cs="Arial"/>
                <w:color w:val="000000"/>
              </w:rPr>
              <w:t>1700</w:t>
            </w:r>
          </w:p>
        </w:tc>
      </w:tr>
      <w:tr w:rsidR="003A616C" w:rsidRPr="00971E86" w14:paraId="45703E33"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C780444"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348A73A" w14:textId="77777777" w:rsidR="003A616C" w:rsidRPr="00971E86" w:rsidRDefault="003A616C" w:rsidP="00931928">
            <w:pPr>
              <w:rPr>
                <w:rFonts w:ascii="Calibri" w:hAnsi="Calibri"/>
                <w:color w:val="000000"/>
              </w:rPr>
            </w:pPr>
            <w:r w:rsidRPr="00971E86">
              <w:rPr>
                <w:rFonts w:ascii="Calibri" w:hAnsi="Calibri" w:cs="Arial"/>
                <w:color w:val="000000"/>
              </w:rPr>
              <w:t>Botany</w:t>
            </w:r>
          </w:p>
        </w:tc>
        <w:tc>
          <w:tcPr>
            <w:tcW w:w="2273" w:type="dxa"/>
            <w:tcBorders>
              <w:top w:val="nil"/>
              <w:left w:val="nil"/>
              <w:bottom w:val="single" w:sz="8" w:space="0" w:color="auto"/>
              <w:right w:val="single" w:sz="8" w:space="0" w:color="auto"/>
            </w:tcBorders>
            <w:shd w:val="clear" w:color="auto" w:fill="auto"/>
            <w:vAlign w:val="center"/>
            <w:hideMark/>
          </w:tcPr>
          <w:p w14:paraId="25444619"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741E162" w14:textId="77777777" w:rsidR="003A616C" w:rsidRPr="00971E86" w:rsidRDefault="003A616C" w:rsidP="00931928">
            <w:pPr>
              <w:jc w:val="center"/>
              <w:rPr>
                <w:rFonts w:ascii="Calibri" w:hAnsi="Calibri"/>
                <w:color w:val="000000"/>
              </w:rPr>
            </w:pPr>
            <w:r w:rsidRPr="00971E86">
              <w:rPr>
                <w:rFonts w:ascii="Calibri" w:hAnsi="Calibri" w:cs="Arial"/>
                <w:color w:val="000000"/>
              </w:rPr>
              <w:t>4000</w:t>
            </w:r>
          </w:p>
        </w:tc>
      </w:tr>
      <w:tr w:rsidR="003A616C" w:rsidRPr="00971E86" w14:paraId="7E2BD1CC"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E0EFCF2"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00AC8A0" w14:textId="77777777" w:rsidR="003A616C" w:rsidRPr="00971E86" w:rsidRDefault="003A616C" w:rsidP="00931928">
            <w:pPr>
              <w:rPr>
                <w:rFonts w:ascii="Calibri" w:hAnsi="Calibri"/>
                <w:color w:val="000000"/>
              </w:rPr>
            </w:pPr>
            <w:r w:rsidRPr="00971E86">
              <w:rPr>
                <w:rFonts w:ascii="Calibri" w:hAnsi="Calibri" w:cs="Arial"/>
                <w:color w:val="000000"/>
              </w:rPr>
              <w:t>Computer Science</w:t>
            </w:r>
          </w:p>
        </w:tc>
        <w:tc>
          <w:tcPr>
            <w:tcW w:w="2273" w:type="dxa"/>
            <w:tcBorders>
              <w:top w:val="nil"/>
              <w:left w:val="nil"/>
              <w:bottom w:val="single" w:sz="8" w:space="0" w:color="auto"/>
              <w:right w:val="single" w:sz="8" w:space="0" w:color="auto"/>
            </w:tcBorders>
            <w:shd w:val="clear" w:color="auto" w:fill="auto"/>
            <w:vAlign w:val="center"/>
            <w:hideMark/>
          </w:tcPr>
          <w:p w14:paraId="58BF6D94"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2DB9D3C" w14:textId="77777777" w:rsidR="003A616C" w:rsidRPr="00971E86" w:rsidRDefault="003A616C" w:rsidP="00931928">
            <w:pPr>
              <w:jc w:val="center"/>
              <w:rPr>
                <w:rFonts w:ascii="Calibri" w:hAnsi="Calibri"/>
                <w:color w:val="000000"/>
              </w:rPr>
            </w:pPr>
            <w:r w:rsidRPr="00971E86">
              <w:rPr>
                <w:rFonts w:ascii="Calibri" w:hAnsi="Calibri" w:cs="Arial"/>
                <w:color w:val="000000"/>
              </w:rPr>
              <w:t>1700</w:t>
            </w:r>
          </w:p>
        </w:tc>
      </w:tr>
      <w:tr w:rsidR="003A616C" w:rsidRPr="00971E86" w14:paraId="65EB4A52"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21C787E"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9475D81" w14:textId="77777777" w:rsidR="003A616C" w:rsidRPr="00971E86" w:rsidRDefault="003A616C" w:rsidP="00931928">
            <w:pPr>
              <w:rPr>
                <w:rFonts w:ascii="Calibri" w:hAnsi="Calibri"/>
                <w:color w:val="000000"/>
              </w:rPr>
            </w:pPr>
            <w:r w:rsidRPr="00971E86">
              <w:rPr>
                <w:rFonts w:ascii="Calibri" w:hAnsi="Calibri" w:cs="Arial"/>
                <w:color w:val="000000"/>
              </w:rPr>
              <w:t>Ecology</w:t>
            </w:r>
          </w:p>
        </w:tc>
        <w:tc>
          <w:tcPr>
            <w:tcW w:w="2273" w:type="dxa"/>
            <w:tcBorders>
              <w:top w:val="nil"/>
              <w:left w:val="nil"/>
              <w:bottom w:val="single" w:sz="8" w:space="0" w:color="auto"/>
              <w:right w:val="single" w:sz="8" w:space="0" w:color="auto"/>
            </w:tcBorders>
            <w:shd w:val="clear" w:color="auto" w:fill="auto"/>
            <w:vAlign w:val="center"/>
            <w:hideMark/>
          </w:tcPr>
          <w:p w14:paraId="51DAEEB6"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7049595" w14:textId="77777777" w:rsidR="003A616C" w:rsidRPr="00971E86" w:rsidRDefault="003A616C" w:rsidP="00931928">
            <w:pPr>
              <w:jc w:val="center"/>
              <w:rPr>
                <w:rFonts w:ascii="Calibri" w:hAnsi="Calibri"/>
                <w:color w:val="000000"/>
              </w:rPr>
            </w:pPr>
            <w:r w:rsidRPr="00971E86">
              <w:rPr>
                <w:rFonts w:ascii="Calibri" w:hAnsi="Calibri" w:cs="Arial"/>
                <w:color w:val="000000"/>
              </w:rPr>
              <w:t>4000</w:t>
            </w:r>
          </w:p>
        </w:tc>
      </w:tr>
      <w:tr w:rsidR="003A616C" w:rsidRPr="00971E86" w14:paraId="21FDFC6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E8F19CA"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2DD0060" w14:textId="77777777" w:rsidR="003A616C" w:rsidRPr="00971E86" w:rsidRDefault="003A616C" w:rsidP="00931928">
            <w:pPr>
              <w:rPr>
                <w:rFonts w:ascii="Calibri" w:hAnsi="Calibri"/>
                <w:color w:val="000000"/>
              </w:rPr>
            </w:pPr>
            <w:r w:rsidRPr="00971E86">
              <w:rPr>
                <w:rFonts w:ascii="Calibri" w:hAnsi="Calibri"/>
                <w:color w:val="000000"/>
              </w:rPr>
              <w:t>Ecology</w:t>
            </w:r>
          </w:p>
        </w:tc>
        <w:tc>
          <w:tcPr>
            <w:tcW w:w="2273" w:type="dxa"/>
            <w:tcBorders>
              <w:top w:val="nil"/>
              <w:left w:val="nil"/>
              <w:bottom w:val="single" w:sz="8" w:space="0" w:color="auto"/>
              <w:right w:val="single" w:sz="8" w:space="0" w:color="auto"/>
            </w:tcBorders>
            <w:shd w:val="clear" w:color="auto" w:fill="auto"/>
            <w:vAlign w:val="center"/>
            <w:hideMark/>
          </w:tcPr>
          <w:p w14:paraId="136419E0"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0241664B" w14:textId="77777777" w:rsidR="003A616C" w:rsidRPr="00971E86" w:rsidRDefault="003A616C" w:rsidP="00931928">
            <w:pPr>
              <w:jc w:val="center"/>
              <w:rPr>
                <w:rFonts w:ascii="Calibri" w:hAnsi="Calibri"/>
                <w:color w:val="000000"/>
              </w:rPr>
            </w:pPr>
            <w:r w:rsidRPr="00971E86">
              <w:rPr>
                <w:rFonts w:ascii="Calibri" w:hAnsi="Calibri"/>
                <w:color w:val="000000"/>
              </w:rPr>
              <w:t>4000</w:t>
            </w:r>
          </w:p>
        </w:tc>
      </w:tr>
      <w:tr w:rsidR="003A616C" w:rsidRPr="00971E86" w14:paraId="2770B66D"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7C8B4E4"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9D06585" w14:textId="77777777" w:rsidR="003A616C" w:rsidRPr="00971E86" w:rsidRDefault="003A616C" w:rsidP="00931928">
            <w:pPr>
              <w:rPr>
                <w:rFonts w:ascii="Calibri" w:hAnsi="Calibri"/>
                <w:color w:val="000000"/>
              </w:rPr>
            </w:pPr>
            <w:r w:rsidRPr="00971E86">
              <w:rPr>
                <w:rFonts w:ascii="Calibri" w:hAnsi="Calibri" w:cs="Arial"/>
                <w:color w:val="000000"/>
              </w:rPr>
              <w:t>Experimental Biology</w:t>
            </w:r>
          </w:p>
        </w:tc>
        <w:tc>
          <w:tcPr>
            <w:tcW w:w="2273" w:type="dxa"/>
            <w:tcBorders>
              <w:top w:val="nil"/>
              <w:left w:val="nil"/>
              <w:bottom w:val="single" w:sz="8" w:space="0" w:color="auto"/>
              <w:right w:val="single" w:sz="8" w:space="0" w:color="auto"/>
            </w:tcBorders>
            <w:shd w:val="clear" w:color="auto" w:fill="auto"/>
            <w:vAlign w:val="center"/>
            <w:hideMark/>
          </w:tcPr>
          <w:p w14:paraId="2AD37F3A"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0EC49ABB" w14:textId="77777777" w:rsidR="003A616C" w:rsidRPr="00971E86" w:rsidRDefault="003A616C" w:rsidP="00931928">
            <w:pPr>
              <w:jc w:val="center"/>
              <w:rPr>
                <w:rFonts w:ascii="Calibri" w:hAnsi="Calibri"/>
                <w:color w:val="000000"/>
              </w:rPr>
            </w:pPr>
            <w:r w:rsidRPr="00971E86">
              <w:rPr>
                <w:rFonts w:ascii="Calibri" w:hAnsi="Calibri" w:cs="Arial"/>
                <w:color w:val="000000"/>
              </w:rPr>
              <w:t>2800</w:t>
            </w:r>
          </w:p>
        </w:tc>
      </w:tr>
      <w:tr w:rsidR="003A616C" w:rsidRPr="00971E86" w14:paraId="5BA22C75" w14:textId="77777777" w:rsidTr="00931928">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2A1339CF"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E9D753E" w14:textId="77777777" w:rsidR="003A616C" w:rsidRPr="00971E86" w:rsidRDefault="003A616C" w:rsidP="00931928">
            <w:pPr>
              <w:rPr>
                <w:rFonts w:ascii="Calibri" w:hAnsi="Calibri"/>
                <w:color w:val="000000"/>
              </w:rPr>
            </w:pPr>
            <w:r w:rsidRPr="00971E86">
              <w:rPr>
                <w:rFonts w:ascii="Calibri" w:hAnsi="Calibri"/>
                <w:color w:val="000000"/>
              </w:rPr>
              <w:t>Foresight for Environment and Development</w:t>
            </w:r>
          </w:p>
        </w:tc>
        <w:tc>
          <w:tcPr>
            <w:tcW w:w="2273" w:type="dxa"/>
            <w:tcBorders>
              <w:top w:val="nil"/>
              <w:left w:val="nil"/>
              <w:bottom w:val="single" w:sz="8" w:space="0" w:color="auto"/>
              <w:right w:val="single" w:sz="8" w:space="0" w:color="auto"/>
            </w:tcBorders>
            <w:shd w:val="clear" w:color="auto" w:fill="auto"/>
            <w:vAlign w:val="center"/>
            <w:hideMark/>
          </w:tcPr>
          <w:p w14:paraId="39A7AA75"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704329A9" w14:textId="77777777" w:rsidR="003A616C" w:rsidRPr="00971E86" w:rsidRDefault="003A616C" w:rsidP="00931928">
            <w:pPr>
              <w:jc w:val="center"/>
              <w:rPr>
                <w:rFonts w:ascii="Calibri" w:hAnsi="Calibri"/>
                <w:color w:val="000000"/>
              </w:rPr>
            </w:pPr>
            <w:r w:rsidRPr="00971E86">
              <w:rPr>
                <w:rFonts w:ascii="Calibri" w:hAnsi="Calibri"/>
                <w:color w:val="000000"/>
              </w:rPr>
              <w:t>2800</w:t>
            </w:r>
          </w:p>
        </w:tc>
      </w:tr>
      <w:tr w:rsidR="003A616C" w:rsidRPr="00971E86" w14:paraId="5B06170B" w14:textId="77777777" w:rsidTr="00931928">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77906C47"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A96CF95" w14:textId="77777777" w:rsidR="003A616C" w:rsidRPr="00971E86" w:rsidRDefault="003A616C" w:rsidP="00931928">
            <w:pPr>
              <w:rPr>
                <w:rFonts w:ascii="Calibri" w:hAnsi="Calibri"/>
                <w:color w:val="000000"/>
              </w:rPr>
            </w:pPr>
            <w:r w:rsidRPr="00971E86">
              <w:rPr>
                <w:rFonts w:ascii="Calibri" w:hAnsi="Calibri" w:cs="Arial"/>
                <w:color w:val="000000"/>
              </w:rPr>
              <w:t>General Physics and Mathematical Physics</w:t>
            </w:r>
          </w:p>
        </w:tc>
        <w:tc>
          <w:tcPr>
            <w:tcW w:w="2273" w:type="dxa"/>
            <w:tcBorders>
              <w:top w:val="nil"/>
              <w:left w:val="nil"/>
              <w:bottom w:val="single" w:sz="8" w:space="0" w:color="auto"/>
              <w:right w:val="single" w:sz="8" w:space="0" w:color="auto"/>
            </w:tcBorders>
            <w:shd w:val="clear" w:color="auto" w:fill="auto"/>
            <w:vAlign w:val="center"/>
            <w:hideMark/>
          </w:tcPr>
          <w:p w14:paraId="06A687A2"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DAE191C" w14:textId="77777777" w:rsidR="003A616C" w:rsidRPr="00971E86" w:rsidRDefault="003A616C" w:rsidP="00931928">
            <w:pPr>
              <w:jc w:val="center"/>
              <w:rPr>
                <w:rFonts w:ascii="Calibri" w:hAnsi="Calibri"/>
                <w:color w:val="000000"/>
              </w:rPr>
            </w:pPr>
            <w:r w:rsidRPr="00971E86">
              <w:rPr>
                <w:rFonts w:ascii="Calibri" w:hAnsi="Calibri" w:cs="Arial"/>
                <w:color w:val="000000"/>
              </w:rPr>
              <w:t>1700</w:t>
            </w:r>
          </w:p>
        </w:tc>
      </w:tr>
      <w:tr w:rsidR="003A616C" w:rsidRPr="00971E86" w14:paraId="382FF63A"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3AEF2F7"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9ABABC6" w14:textId="77777777" w:rsidR="003A616C" w:rsidRPr="006F0981" w:rsidRDefault="003A616C" w:rsidP="00931928">
            <w:pPr>
              <w:rPr>
                <w:rFonts w:ascii="Calibri" w:hAnsi="Calibri"/>
                <w:color w:val="FF0000"/>
              </w:rPr>
            </w:pPr>
            <w:r w:rsidRPr="006F0981">
              <w:rPr>
                <w:rFonts w:ascii="Calibri" w:hAnsi="Calibri"/>
                <w:color w:val="FF0000"/>
              </w:rPr>
              <w:t>Geoinformatics and Cartography</w:t>
            </w:r>
          </w:p>
        </w:tc>
        <w:tc>
          <w:tcPr>
            <w:tcW w:w="2273" w:type="dxa"/>
            <w:tcBorders>
              <w:top w:val="nil"/>
              <w:left w:val="nil"/>
              <w:bottom w:val="single" w:sz="8" w:space="0" w:color="auto"/>
              <w:right w:val="single" w:sz="8" w:space="0" w:color="auto"/>
            </w:tcBorders>
            <w:shd w:val="clear" w:color="auto" w:fill="auto"/>
            <w:vAlign w:val="center"/>
            <w:hideMark/>
          </w:tcPr>
          <w:p w14:paraId="09E98DB2" w14:textId="77777777" w:rsidR="003A616C" w:rsidRPr="006F0981" w:rsidRDefault="003A616C" w:rsidP="00931928">
            <w:pPr>
              <w:rPr>
                <w:rFonts w:ascii="Calibri" w:hAnsi="Calibri"/>
                <w:color w:val="FF0000"/>
              </w:rPr>
            </w:pPr>
            <w:r w:rsidRPr="006F0981">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5FED9312" w14:textId="77777777" w:rsidR="003A616C" w:rsidRPr="006F0981" w:rsidRDefault="003A616C" w:rsidP="00931928">
            <w:pPr>
              <w:jc w:val="center"/>
              <w:rPr>
                <w:rFonts w:ascii="Calibri" w:hAnsi="Calibri"/>
                <w:color w:val="FF0000"/>
              </w:rPr>
            </w:pPr>
            <w:r w:rsidRPr="006F0981">
              <w:rPr>
                <w:rFonts w:ascii="Calibri" w:hAnsi="Calibri"/>
                <w:color w:val="FF0000"/>
              </w:rPr>
              <w:t>4200</w:t>
            </w:r>
          </w:p>
        </w:tc>
      </w:tr>
      <w:tr w:rsidR="003A616C" w:rsidRPr="00971E86" w14:paraId="64977040"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305DCFF"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2FBF8E1" w14:textId="77777777" w:rsidR="003A616C" w:rsidRPr="00971E86" w:rsidRDefault="003A616C" w:rsidP="00931928">
            <w:pPr>
              <w:rPr>
                <w:rFonts w:ascii="Calibri" w:hAnsi="Calibri"/>
                <w:color w:val="000000"/>
              </w:rPr>
            </w:pPr>
            <w:r w:rsidRPr="00971E86">
              <w:rPr>
                <w:rFonts w:ascii="Calibri" w:hAnsi="Calibri" w:cs="Arial"/>
                <w:color w:val="000000"/>
              </w:rPr>
              <w:t>Geoinformatics and Cartography</w:t>
            </w:r>
          </w:p>
        </w:tc>
        <w:tc>
          <w:tcPr>
            <w:tcW w:w="2273" w:type="dxa"/>
            <w:tcBorders>
              <w:top w:val="nil"/>
              <w:left w:val="nil"/>
              <w:bottom w:val="single" w:sz="8" w:space="0" w:color="auto"/>
              <w:right w:val="single" w:sz="8" w:space="0" w:color="auto"/>
            </w:tcBorders>
            <w:shd w:val="clear" w:color="auto" w:fill="auto"/>
            <w:vAlign w:val="center"/>
            <w:hideMark/>
          </w:tcPr>
          <w:p w14:paraId="0787AC34"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AE5FFE8" w14:textId="77777777" w:rsidR="003A616C" w:rsidRPr="00971E86" w:rsidRDefault="003A616C" w:rsidP="00931928">
            <w:pPr>
              <w:jc w:val="center"/>
              <w:rPr>
                <w:rFonts w:ascii="Calibri" w:hAnsi="Calibri"/>
                <w:color w:val="000000"/>
              </w:rPr>
            </w:pPr>
            <w:r w:rsidRPr="00971E86">
              <w:rPr>
                <w:rFonts w:ascii="Calibri" w:hAnsi="Calibri" w:cs="Arial"/>
                <w:color w:val="000000"/>
              </w:rPr>
              <w:t>1700</w:t>
            </w:r>
          </w:p>
        </w:tc>
      </w:tr>
      <w:tr w:rsidR="003A616C" w:rsidRPr="00971E86" w14:paraId="168A66DC"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0BA2297"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FCDBE71" w14:textId="77777777" w:rsidR="003A616C" w:rsidRPr="00D50562" w:rsidRDefault="003A616C" w:rsidP="00931928">
            <w:pPr>
              <w:rPr>
                <w:rFonts w:ascii="Calibri" w:hAnsi="Calibri"/>
                <w:color w:val="FF0000"/>
              </w:rPr>
            </w:pPr>
            <w:r w:rsidRPr="00D50562">
              <w:rPr>
                <w:rFonts w:ascii="Calibri" w:hAnsi="Calibri" w:cs="Arial"/>
                <w:color w:val="FF0000"/>
              </w:rPr>
              <w:t>Geoinformatics and Cartography</w:t>
            </w:r>
          </w:p>
        </w:tc>
        <w:tc>
          <w:tcPr>
            <w:tcW w:w="2273" w:type="dxa"/>
            <w:tcBorders>
              <w:top w:val="nil"/>
              <w:left w:val="nil"/>
              <w:bottom w:val="single" w:sz="8" w:space="0" w:color="auto"/>
              <w:right w:val="single" w:sz="8" w:space="0" w:color="auto"/>
            </w:tcBorders>
            <w:shd w:val="clear" w:color="auto" w:fill="auto"/>
            <w:vAlign w:val="center"/>
            <w:hideMark/>
          </w:tcPr>
          <w:p w14:paraId="330FC8BF" w14:textId="77777777" w:rsidR="003A616C" w:rsidRPr="00D50562" w:rsidRDefault="003A616C" w:rsidP="00931928">
            <w:pPr>
              <w:rPr>
                <w:rFonts w:ascii="Calibri" w:hAnsi="Calibri"/>
                <w:color w:val="FF0000"/>
              </w:rPr>
            </w:pPr>
            <w:r w:rsidRPr="00D50562">
              <w:rPr>
                <w:rFonts w:ascii="Calibri" w:hAnsi="Calibri" w:cs="Arial"/>
                <w:color w:val="FF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7F951D1A" w14:textId="77777777" w:rsidR="003A616C" w:rsidRPr="00D50562" w:rsidRDefault="003A616C" w:rsidP="00931928">
            <w:pPr>
              <w:jc w:val="center"/>
              <w:rPr>
                <w:rFonts w:ascii="Calibri" w:hAnsi="Calibri"/>
                <w:color w:val="FF0000"/>
              </w:rPr>
            </w:pPr>
            <w:r>
              <w:rPr>
                <w:rFonts w:ascii="Calibri" w:hAnsi="Calibri" w:cs="Arial"/>
                <w:color w:val="FF0000"/>
              </w:rPr>
              <w:t>4000</w:t>
            </w:r>
            <w:r w:rsidRPr="00D50562">
              <w:rPr>
                <w:rFonts w:ascii="Calibri" w:hAnsi="Calibri" w:cs="Arial"/>
                <w:color w:val="FF0000"/>
              </w:rPr>
              <w:t> </w:t>
            </w:r>
          </w:p>
        </w:tc>
      </w:tr>
      <w:tr w:rsidR="003A616C" w:rsidRPr="00971E86" w14:paraId="5CAFF5C8"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698B580"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B77D674" w14:textId="77777777" w:rsidR="003A616C" w:rsidRPr="00971E86" w:rsidRDefault="003A616C" w:rsidP="00931928">
            <w:pPr>
              <w:rPr>
                <w:rFonts w:ascii="Calibri" w:hAnsi="Calibri"/>
                <w:color w:val="000000"/>
              </w:rPr>
            </w:pPr>
            <w:r w:rsidRPr="00971E86">
              <w:rPr>
                <w:rFonts w:ascii="Calibri" w:hAnsi="Calibri" w:cs="Arial"/>
                <w:color w:val="000000"/>
              </w:rPr>
              <w:t>Geological Sciences</w:t>
            </w:r>
          </w:p>
        </w:tc>
        <w:tc>
          <w:tcPr>
            <w:tcW w:w="2273" w:type="dxa"/>
            <w:tcBorders>
              <w:top w:val="nil"/>
              <w:left w:val="nil"/>
              <w:bottom w:val="single" w:sz="8" w:space="0" w:color="auto"/>
              <w:right w:val="single" w:sz="8" w:space="0" w:color="auto"/>
            </w:tcBorders>
            <w:shd w:val="clear" w:color="auto" w:fill="auto"/>
            <w:vAlign w:val="center"/>
            <w:hideMark/>
          </w:tcPr>
          <w:p w14:paraId="7F6AE9A4"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392400C" w14:textId="77777777" w:rsidR="003A616C" w:rsidRPr="00971E86" w:rsidRDefault="003A616C" w:rsidP="00931928">
            <w:pPr>
              <w:jc w:val="center"/>
              <w:rPr>
                <w:rFonts w:ascii="Calibri" w:hAnsi="Calibri"/>
                <w:color w:val="000000"/>
              </w:rPr>
            </w:pPr>
            <w:r w:rsidRPr="00971E86">
              <w:rPr>
                <w:rFonts w:ascii="Calibri" w:hAnsi="Calibri" w:cs="Arial"/>
                <w:color w:val="000000"/>
              </w:rPr>
              <w:t>2800</w:t>
            </w:r>
          </w:p>
        </w:tc>
      </w:tr>
      <w:tr w:rsidR="003A616C" w:rsidRPr="00971E86" w14:paraId="1601E2C3"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574E94C"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126FB2D" w14:textId="77777777" w:rsidR="003A616C" w:rsidRPr="00746C33" w:rsidRDefault="003A616C" w:rsidP="00931928">
            <w:pPr>
              <w:rPr>
                <w:rFonts w:ascii="Calibri" w:hAnsi="Calibri"/>
              </w:rPr>
            </w:pPr>
            <w:r w:rsidRPr="00746C33">
              <w:t xml:space="preserve">Chemistry, </w:t>
            </w:r>
            <w:r w:rsidRPr="00746C33">
              <w:rPr>
                <w:rFonts w:ascii="Calibri" w:hAnsi="Calibri"/>
              </w:rPr>
              <w:t xml:space="preserve">Material Chemistry </w:t>
            </w:r>
          </w:p>
        </w:tc>
        <w:tc>
          <w:tcPr>
            <w:tcW w:w="2273" w:type="dxa"/>
            <w:tcBorders>
              <w:top w:val="nil"/>
              <w:left w:val="nil"/>
              <w:bottom w:val="single" w:sz="8" w:space="0" w:color="auto"/>
              <w:right w:val="single" w:sz="8" w:space="0" w:color="auto"/>
            </w:tcBorders>
            <w:shd w:val="clear" w:color="auto" w:fill="auto"/>
            <w:vAlign w:val="center"/>
            <w:hideMark/>
          </w:tcPr>
          <w:p w14:paraId="5F7EBCC5"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1C1CC017" w14:textId="77777777" w:rsidR="003A616C" w:rsidRPr="00971E86" w:rsidRDefault="003A616C" w:rsidP="00931928">
            <w:pPr>
              <w:jc w:val="center"/>
              <w:rPr>
                <w:rFonts w:ascii="Calibri" w:hAnsi="Calibri"/>
                <w:color w:val="000000"/>
              </w:rPr>
            </w:pPr>
            <w:r w:rsidRPr="00971E86">
              <w:rPr>
                <w:rFonts w:ascii="Calibri" w:hAnsi="Calibri"/>
                <w:color w:val="000000"/>
              </w:rPr>
              <w:t>1700</w:t>
            </w:r>
          </w:p>
        </w:tc>
      </w:tr>
      <w:tr w:rsidR="003A616C" w:rsidRPr="00971E86" w14:paraId="554E4FE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165135A"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DA44C97" w14:textId="77777777" w:rsidR="003A616C" w:rsidRPr="00971E86" w:rsidRDefault="003A616C" w:rsidP="00931928">
            <w:pPr>
              <w:rPr>
                <w:rFonts w:ascii="Calibri" w:hAnsi="Calibri"/>
                <w:color w:val="000000"/>
              </w:rPr>
            </w:pPr>
            <w:r w:rsidRPr="00971E86">
              <w:rPr>
                <w:rFonts w:ascii="Calibri" w:hAnsi="Calibri" w:cs="Arial"/>
                <w:color w:val="000000"/>
              </w:rPr>
              <w:t>Inorganic Chemistry</w:t>
            </w:r>
          </w:p>
        </w:tc>
        <w:tc>
          <w:tcPr>
            <w:tcW w:w="2273" w:type="dxa"/>
            <w:tcBorders>
              <w:top w:val="nil"/>
              <w:left w:val="nil"/>
              <w:bottom w:val="single" w:sz="8" w:space="0" w:color="auto"/>
              <w:right w:val="single" w:sz="8" w:space="0" w:color="auto"/>
            </w:tcBorders>
            <w:shd w:val="clear" w:color="auto" w:fill="auto"/>
            <w:vAlign w:val="center"/>
            <w:hideMark/>
          </w:tcPr>
          <w:p w14:paraId="231B4873"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68B72689" w14:textId="77777777" w:rsidR="003A616C" w:rsidRPr="00971E86" w:rsidRDefault="003A616C" w:rsidP="00931928">
            <w:pPr>
              <w:jc w:val="center"/>
              <w:rPr>
                <w:rFonts w:ascii="Calibri" w:hAnsi="Calibri"/>
                <w:color w:val="000000"/>
              </w:rPr>
            </w:pPr>
            <w:r w:rsidRPr="00971E86">
              <w:rPr>
                <w:rFonts w:ascii="Calibri" w:hAnsi="Calibri" w:cs="Arial"/>
                <w:color w:val="000000"/>
              </w:rPr>
              <w:t>2800</w:t>
            </w:r>
          </w:p>
        </w:tc>
      </w:tr>
      <w:tr w:rsidR="003A616C" w:rsidRPr="00971E86" w14:paraId="1DE73D1B"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85C2D9B"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34E613C" w14:textId="77777777" w:rsidR="003A616C" w:rsidRPr="00971E86" w:rsidRDefault="003A616C" w:rsidP="00931928">
            <w:pPr>
              <w:rPr>
                <w:rFonts w:ascii="Calibri" w:hAnsi="Calibri"/>
                <w:color w:val="000000"/>
              </w:rPr>
            </w:pPr>
            <w:r w:rsidRPr="00971E86">
              <w:rPr>
                <w:rFonts w:ascii="Calibri" w:hAnsi="Calibri" w:cs="Arial"/>
                <w:color w:val="000000"/>
              </w:rPr>
              <w:t>International Development Studies</w:t>
            </w:r>
          </w:p>
        </w:tc>
        <w:tc>
          <w:tcPr>
            <w:tcW w:w="2273" w:type="dxa"/>
            <w:tcBorders>
              <w:top w:val="nil"/>
              <w:left w:val="nil"/>
              <w:bottom w:val="single" w:sz="8" w:space="0" w:color="auto"/>
              <w:right w:val="single" w:sz="8" w:space="0" w:color="auto"/>
            </w:tcBorders>
            <w:shd w:val="clear" w:color="auto" w:fill="auto"/>
            <w:vAlign w:val="center"/>
            <w:hideMark/>
          </w:tcPr>
          <w:p w14:paraId="30F5110A"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49B8918" w14:textId="77777777" w:rsidR="003A616C" w:rsidRPr="00971E86" w:rsidRDefault="003A616C" w:rsidP="00931928">
            <w:pPr>
              <w:jc w:val="center"/>
              <w:rPr>
                <w:rFonts w:ascii="Calibri" w:hAnsi="Calibri"/>
                <w:color w:val="000000"/>
              </w:rPr>
            </w:pPr>
            <w:r w:rsidRPr="00971E86">
              <w:rPr>
                <w:rFonts w:ascii="Calibri" w:hAnsi="Calibri" w:cs="Arial"/>
                <w:color w:val="000000"/>
              </w:rPr>
              <w:t>2800</w:t>
            </w:r>
          </w:p>
        </w:tc>
      </w:tr>
      <w:tr w:rsidR="003A616C" w:rsidRPr="00971E86" w14:paraId="58F8BF78"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tcPr>
          <w:p w14:paraId="4B1FF10D"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tcPr>
          <w:p w14:paraId="236F5B10" w14:textId="77777777" w:rsidR="003A616C" w:rsidRPr="00D50562" w:rsidRDefault="003A616C" w:rsidP="00931928">
            <w:pPr>
              <w:rPr>
                <w:rFonts w:ascii="Calibri" w:hAnsi="Calibri"/>
                <w:color w:val="FF0000"/>
              </w:rPr>
            </w:pPr>
            <w:r w:rsidRPr="00D50562">
              <w:rPr>
                <w:rFonts w:ascii="Calibri" w:hAnsi="Calibri"/>
                <w:color w:val="FF0000"/>
              </w:rPr>
              <w:t>Development Studies and Foresight</w:t>
            </w:r>
          </w:p>
        </w:tc>
        <w:tc>
          <w:tcPr>
            <w:tcW w:w="2273" w:type="dxa"/>
            <w:tcBorders>
              <w:top w:val="nil"/>
              <w:left w:val="nil"/>
              <w:bottom w:val="single" w:sz="8" w:space="0" w:color="auto"/>
              <w:right w:val="single" w:sz="8" w:space="0" w:color="auto"/>
            </w:tcBorders>
            <w:shd w:val="clear" w:color="auto" w:fill="auto"/>
            <w:vAlign w:val="center"/>
          </w:tcPr>
          <w:p w14:paraId="02053867" w14:textId="77777777" w:rsidR="003A616C" w:rsidRPr="00D50562" w:rsidRDefault="003A616C" w:rsidP="00931928">
            <w:pPr>
              <w:rPr>
                <w:rFonts w:ascii="Calibri" w:hAnsi="Calibri"/>
                <w:color w:val="FF0000"/>
              </w:rPr>
            </w:pPr>
            <w:r w:rsidRPr="00D50562">
              <w:rPr>
                <w:rFonts w:ascii="Calibri" w:hAnsi="Calibri"/>
                <w:color w:val="FF0000"/>
              </w:rPr>
              <w:t>navazující magisterský</w:t>
            </w:r>
          </w:p>
        </w:tc>
        <w:tc>
          <w:tcPr>
            <w:tcW w:w="2547" w:type="dxa"/>
            <w:tcBorders>
              <w:top w:val="nil"/>
              <w:left w:val="nil"/>
              <w:bottom w:val="single" w:sz="8" w:space="0" w:color="auto"/>
              <w:right w:val="single" w:sz="8" w:space="0" w:color="auto"/>
            </w:tcBorders>
            <w:shd w:val="clear" w:color="auto" w:fill="auto"/>
            <w:vAlign w:val="center"/>
          </w:tcPr>
          <w:p w14:paraId="1D5174C1" w14:textId="77777777" w:rsidR="003A616C" w:rsidRPr="00D50562" w:rsidRDefault="003A616C" w:rsidP="00931928">
            <w:pPr>
              <w:jc w:val="center"/>
              <w:rPr>
                <w:rFonts w:ascii="Calibri" w:hAnsi="Calibri"/>
                <w:color w:val="FF0000"/>
              </w:rPr>
            </w:pPr>
            <w:r>
              <w:rPr>
                <w:rFonts w:ascii="Calibri" w:hAnsi="Calibri"/>
                <w:color w:val="FF0000"/>
              </w:rPr>
              <w:t>4200</w:t>
            </w:r>
          </w:p>
        </w:tc>
      </w:tr>
      <w:tr w:rsidR="003A616C" w:rsidRPr="00971E86" w14:paraId="17D7D23A"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9D647A4"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C8751BF" w14:textId="77777777" w:rsidR="003A616C" w:rsidRPr="00971E86" w:rsidRDefault="003A616C" w:rsidP="00931928">
            <w:pPr>
              <w:rPr>
                <w:rFonts w:ascii="Calibri" w:hAnsi="Calibri"/>
                <w:color w:val="000000"/>
              </w:rPr>
            </w:pPr>
            <w:r w:rsidRPr="00971E86">
              <w:rPr>
                <w:rFonts w:ascii="Calibri" w:hAnsi="Calibri" w:cs="Arial"/>
                <w:color w:val="000000"/>
              </w:rPr>
              <w:t>Mathematical Analysis</w:t>
            </w:r>
          </w:p>
        </w:tc>
        <w:tc>
          <w:tcPr>
            <w:tcW w:w="2273" w:type="dxa"/>
            <w:tcBorders>
              <w:top w:val="nil"/>
              <w:left w:val="nil"/>
              <w:bottom w:val="single" w:sz="8" w:space="0" w:color="auto"/>
              <w:right w:val="single" w:sz="8" w:space="0" w:color="auto"/>
            </w:tcBorders>
            <w:shd w:val="clear" w:color="auto" w:fill="auto"/>
            <w:vAlign w:val="center"/>
            <w:hideMark/>
          </w:tcPr>
          <w:p w14:paraId="3E57C6D5"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4873A6EE" w14:textId="77777777" w:rsidR="003A616C" w:rsidRPr="00971E86" w:rsidRDefault="003A616C" w:rsidP="00931928">
            <w:pPr>
              <w:jc w:val="center"/>
              <w:rPr>
                <w:rFonts w:ascii="Calibri" w:hAnsi="Calibri"/>
                <w:color w:val="000000"/>
              </w:rPr>
            </w:pPr>
            <w:r w:rsidRPr="00971E86">
              <w:rPr>
                <w:rFonts w:ascii="Calibri" w:hAnsi="Calibri" w:cs="Arial"/>
                <w:color w:val="000000"/>
              </w:rPr>
              <w:t>1700</w:t>
            </w:r>
          </w:p>
        </w:tc>
      </w:tr>
      <w:tr w:rsidR="003A616C" w:rsidRPr="00971E86" w14:paraId="2389EF63"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DA8C5C6"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EB81A70" w14:textId="77777777" w:rsidR="003A616C" w:rsidRPr="00971E86" w:rsidRDefault="003A616C" w:rsidP="00931928">
            <w:pPr>
              <w:rPr>
                <w:rFonts w:ascii="Calibri" w:hAnsi="Calibri"/>
                <w:color w:val="000000"/>
              </w:rPr>
            </w:pPr>
            <w:r w:rsidRPr="00971E86">
              <w:rPr>
                <w:rFonts w:ascii="Calibri" w:hAnsi="Calibri" w:cs="Arial"/>
                <w:color w:val="000000"/>
              </w:rPr>
              <w:t>Molecular and Cell Biology</w:t>
            </w:r>
          </w:p>
        </w:tc>
        <w:tc>
          <w:tcPr>
            <w:tcW w:w="2273" w:type="dxa"/>
            <w:tcBorders>
              <w:top w:val="nil"/>
              <w:left w:val="nil"/>
              <w:bottom w:val="single" w:sz="8" w:space="0" w:color="auto"/>
              <w:right w:val="single" w:sz="8" w:space="0" w:color="auto"/>
            </w:tcBorders>
            <w:shd w:val="clear" w:color="auto" w:fill="auto"/>
            <w:vAlign w:val="center"/>
            <w:hideMark/>
          </w:tcPr>
          <w:p w14:paraId="57DB2EE6"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0EA32332" w14:textId="77777777" w:rsidR="003A616C" w:rsidRPr="00971E86" w:rsidRDefault="003A616C" w:rsidP="00931928">
            <w:pPr>
              <w:jc w:val="center"/>
              <w:rPr>
                <w:rFonts w:ascii="Calibri" w:hAnsi="Calibri"/>
                <w:color w:val="000000"/>
              </w:rPr>
            </w:pPr>
            <w:r w:rsidRPr="00971E86">
              <w:rPr>
                <w:rFonts w:ascii="Calibri" w:hAnsi="Calibri" w:cs="Arial"/>
                <w:color w:val="000000"/>
              </w:rPr>
              <w:t>4000</w:t>
            </w:r>
          </w:p>
        </w:tc>
      </w:tr>
      <w:tr w:rsidR="003A616C" w:rsidRPr="00971E86" w14:paraId="3092B44E"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DB1619B"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18FA83CD" w14:textId="77777777" w:rsidR="003A616C" w:rsidRPr="006F0981" w:rsidRDefault="003A616C" w:rsidP="00931928">
            <w:pPr>
              <w:rPr>
                <w:rFonts w:ascii="Calibri" w:hAnsi="Calibri"/>
                <w:color w:val="FF0000"/>
              </w:rPr>
            </w:pPr>
            <w:r w:rsidRPr="006F0981">
              <w:rPr>
                <w:rFonts w:ascii="Calibri" w:hAnsi="Calibri" w:cs="Arial"/>
                <w:color w:val="FF0000"/>
              </w:rPr>
              <w:t>Nanomaterial Chemistry</w:t>
            </w:r>
          </w:p>
        </w:tc>
        <w:tc>
          <w:tcPr>
            <w:tcW w:w="2273" w:type="dxa"/>
            <w:tcBorders>
              <w:top w:val="nil"/>
              <w:left w:val="nil"/>
              <w:bottom w:val="single" w:sz="8" w:space="0" w:color="auto"/>
              <w:right w:val="single" w:sz="8" w:space="0" w:color="auto"/>
            </w:tcBorders>
            <w:shd w:val="clear" w:color="auto" w:fill="auto"/>
            <w:vAlign w:val="center"/>
            <w:hideMark/>
          </w:tcPr>
          <w:p w14:paraId="5D9F1920" w14:textId="77777777" w:rsidR="003A616C" w:rsidRPr="006F0981" w:rsidRDefault="003A616C" w:rsidP="00931928">
            <w:pPr>
              <w:rPr>
                <w:rFonts w:ascii="Calibri" w:hAnsi="Calibri"/>
                <w:color w:val="FF0000"/>
              </w:rPr>
            </w:pPr>
            <w:r w:rsidRPr="006F0981">
              <w:rPr>
                <w:rFonts w:ascii="Calibri" w:hAnsi="Calibri" w:cs="Arial"/>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B93CFAB" w14:textId="77777777" w:rsidR="003A616C" w:rsidRPr="006F0981" w:rsidRDefault="003A616C" w:rsidP="00931928">
            <w:pPr>
              <w:jc w:val="center"/>
              <w:rPr>
                <w:rFonts w:ascii="Calibri" w:hAnsi="Calibri"/>
                <w:color w:val="FF0000"/>
              </w:rPr>
            </w:pPr>
            <w:r w:rsidRPr="006F0981">
              <w:rPr>
                <w:rFonts w:ascii="Calibri" w:hAnsi="Calibri" w:cs="Arial"/>
                <w:color w:val="FF0000"/>
              </w:rPr>
              <w:t>1700 </w:t>
            </w:r>
          </w:p>
        </w:tc>
      </w:tr>
      <w:tr w:rsidR="003A616C" w:rsidRPr="00971E86" w14:paraId="48845994"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tcPr>
          <w:p w14:paraId="071BDE5E"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tcPr>
          <w:p w14:paraId="532E814E" w14:textId="77777777" w:rsidR="003A616C" w:rsidRPr="00D50562" w:rsidRDefault="003A616C" w:rsidP="00931928">
            <w:pPr>
              <w:rPr>
                <w:rFonts w:ascii="Calibri" w:hAnsi="Calibri"/>
                <w:color w:val="FF0000"/>
              </w:rPr>
            </w:pPr>
            <w:r w:rsidRPr="00D50562">
              <w:rPr>
                <w:rFonts w:ascii="Calibri" w:hAnsi="Calibri"/>
                <w:color w:val="FF0000"/>
              </w:rPr>
              <w:t>Nanotechnology</w:t>
            </w:r>
          </w:p>
        </w:tc>
        <w:tc>
          <w:tcPr>
            <w:tcW w:w="2273" w:type="dxa"/>
            <w:tcBorders>
              <w:top w:val="nil"/>
              <w:left w:val="nil"/>
              <w:bottom w:val="single" w:sz="8" w:space="0" w:color="auto"/>
              <w:right w:val="single" w:sz="8" w:space="0" w:color="auto"/>
            </w:tcBorders>
            <w:shd w:val="clear" w:color="auto" w:fill="auto"/>
            <w:vAlign w:val="center"/>
          </w:tcPr>
          <w:p w14:paraId="3A238047" w14:textId="77777777" w:rsidR="003A616C" w:rsidRPr="00D50562" w:rsidRDefault="003A616C" w:rsidP="00931928">
            <w:pPr>
              <w:rPr>
                <w:rFonts w:ascii="Calibri" w:hAnsi="Calibri"/>
                <w:color w:val="FF0000"/>
              </w:rPr>
            </w:pPr>
            <w:r w:rsidRPr="00D50562">
              <w:rPr>
                <w:rFonts w:ascii="Calibri" w:hAnsi="Calibri" w:cs="Arial"/>
                <w:color w:val="FF0000"/>
              </w:rPr>
              <w:t>navazující magisterský</w:t>
            </w:r>
          </w:p>
        </w:tc>
        <w:tc>
          <w:tcPr>
            <w:tcW w:w="2547" w:type="dxa"/>
            <w:tcBorders>
              <w:top w:val="nil"/>
              <w:left w:val="nil"/>
              <w:bottom w:val="single" w:sz="8" w:space="0" w:color="auto"/>
              <w:right w:val="single" w:sz="8" w:space="0" w:color="auto"/>
            </w:tcBorders>
            <w:shd w:val="clear" w:color="auto" w:fill="auto"/>
            <w:vAlign w:val="center"/>
          </w:tcPr>
          <w:p w14:paraId="7EFCEFB1" w14:textId="77777777" w:rsidR="003A616C" w:rsidRPr="00D50562" w:rsidRDefault="003A616C" w:rsidP="00931928">
            <w:pPr>
              <w:jc w:val="center"/>
              <w:rPr>
                <w:rFonts w:ascii="Calibri" w:hAnsi="Calibri"/>
                <w:color w:val="FF0000"/>
              </w:rPr>
            </w:pPr>
            <w:r w:rsidRPr="00D50562">
              <w:rPr>
                <w:rFonts w:ascii="Calibri" w:hAnsi="Calibri"/>
                <w:color w:val="FF0000"/>
              </w:rPr>
              <w:t>1700</w:t>
            </w:r>
          </w:p>
        </w:tc>
      </w:tr>
      <w:tr w:rsidR="003A616C" w:rsidRPr="00971E86" w14:paraId="10B1D05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86D5B69"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6587A0D" w14:textId="77777777" w:rsidR="003A616C" w:rsidRPr="006F0981" w:rsidRDefault="003A616C" w:rsidP="00931928">
            <w:pPr>
              <w:rPr>
                <w:rFonts w:ascii="Calibri" w:hAnsi="Calibri"/>
                <w:color w:val="FF0000"/>
              </w:rPr>
            </w:pPr>
            <w:r w:rsidRPr="006F0981">
              <w:rPr>
                <w:rFonts w:ascii="Calibri" w:hAnsi="Calibri" w:cs="Arial"/>
                <w:color w:val="FF0000"/>
              </w:rPr>
              <w:t>Nanotechnology</w:t>
            </w:r>
          </w:p>
        </w:tc>
        <w:tc>
          <w:tcPr>
            <w:tcW w:w="2273" w:type="dxa"/>
            <w:tcBorders>
              <w:top w:val="nil"/>
              <w:left w:val="nil"/>
              <w:bottom w:val="single" w:sz="8" w:space="0" w:color="auto"/>
              <w:right w:val="single" w:sz="8" w:space="0" w:color="auto"/>
            </w:tcBorders>
            <w:shd w:val="clear" w:color="auto" w:fill="auto"/>
            <w:vAlign w:val="center"/>
            <w:hideMark/>
          </w:tcPr>
          <w:p w14:paraId="7B4F1352" w14:textId="77777777" w:rsidR="003A616C" w:rsidRPr="006F0981" w:rsidRDefault="003A616C" w:rsidP="00931928">
            <w:pPr>
              <w:rPr>
                <w:rFonts w:ascii="Calibri" w:hAnsi="Calibri"/>
                <w:color w:val="FF0000"/>
              </w:rPr>
            </w:pPr>
            <w:r w:rsidRPr="006F0981">
              <w:rPr>
                <w:rFonts w:ascii="Calibri" w:hAnsi="Calibri" w:cs="Arial"/>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23A51F63" w14:textId="77777777" w:rsidR="003A616C" w:rsidRPr="006F0981" w:rsidRDefault="003A616C" w:rsidP="00931928">
            <w:pPr>
              <w:jc w:val="center"/>
              <w:rPr>
                <w:rFonts w:ascii="Calibri" w:hAnsi="Calibri"/>
                <w:color w:val="FF0000"/>
              </w:rPr>
            </w:pPr>
            <w:r w:rsidRPr="006F0981">
              <w:rPr>
                <w:rFonts w:ascii="Calibri" w:hAnsi="Calibri" w:cs="Arial"/>
                <w:color w:val="FF0000"/>
              </w:rPr>
              <w:t>1700 </w:t>
            </w:r>
          </w:p>
        </w:tc>
      </w:tr>
      <w:tr w:rsidR="003A616C" w:rsidRPr="00971E86" w14:paraId="3EACCCC1"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10925600"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8FA00E9" w14:textId="77777777" w:rsidR="003A616C" w:rsidRPr="00971E86" w:rsidRDefault="003A616C" w:rsidP="00931928">
            <w:pPr>
              <w:rPr>
                <w:rFonts w:ascii="Calibri" w:hAnsi="Calibri"/>
                <w:color w:val="000000"/>
              </w:rPr>
            </w:pPr>
            <w:r w:rsidRPr="00971E86">
              <w:rPr>
                <w:rFonts w:ascii="Calibri" w:hAnsi="Calibri" w:cs="Arial"/>
                <w:color w:val="000000"/>
              </w:rPr>
              <w:t>Optics and Optoelectronics</w:t>
            </w:r>
          </w:p>
        </w:tc>
        <w:tc>
          <w:tcPr>
            <w:tcW w:w="2273" w:type="dxa"/>
            <w:tcBorders>
              <w:top w:val="nil"/>
              <w:left w:val="nil"/>
              <w:bottom w:val="single" w:sz="8" w:space="0" w:color="auto"/>
              <w:right w:val="single" w:sz="8" w:space="0" w:color="auto"/>
            </w:tcBorders>
            <w:shd w:val="clear" w:color="auto" w:fill="auto"/>
            <w:vAlign w:val="center"/>
            <w:hideMark/>
          </w:tcPr>
          <w:p w14:paraId="0A01CC5B"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02096D25" w14:textId="77777777" w:rsidR="003A616C" w:rsidRPr="00971E86" w:rsidRDefault="003A616C" w:rsidP="00931928">
            <w:pPr>
              <w:jc w:val="center"/>
              <w:rPr>
                <w:rFonts w:ascii="Calibri" w:hAnsi="Calibri"/>
                <w:color w:val="000000"/>
              </w:rPr>
            </w:pPr>
            <w:r w:rsidRPr="00971E86">
              <w:rPr>
                <w:rFonts w:ascii="Calibri" w:hAnsi="Calibri" w:cs="Arial"/>
                <w:color w:val="000000"/>
              </w:rPr>
              <w:t>1700</w:t>
            </w:r>
          </w:p>
        </w:tc>
      </w:tr>
      <w:tr w:rsidR="003A616C" w:rsidRPr="00971E86" w14:paraId="0FA9AAC2"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0637D752"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74C08AE" w14:textId="77777777" w:rsidR="003A616C" w:rsidRPr="00971E86" w:rsidRDefault="003A616C" w:rsidP="00931928">
            <w:pPr>
              <w:rPr>
                <w:rFonts w:ascii="Calibri" w:hAnsi="Calibri"/>
                <w:color w:val="000000"/>
              </w:rPr>
            </w:pPr>
            <w:r w:rsidRPr="00971E86">
              <w:rPr>
                <w:rFonts w:ascii="Calibri" w:hAnsi="Calibri" w:cs="Arial"/>
                <w:color w:val="000000"/>
              </w:rPr>
              <w:t>Organic Chemistry</w:t>
            </w:r>
          </w:p>
        </w:tc>
        <w:tc>
          <w:tcPr>
            <w:tcW w:w="2273" w:type="dxa"/>
            <w:tcBorders>
              <w:top w:val="nil"/>
              <w:left w:val="nil"/>
              <w:bottom w:val="single" w:sz="8" w:space="0" w:color="auto"/>
              <w:right w:val="single" w:sz="8" w:space="0" w:color="auto"/>
            </w:tcBorders>
            <w:shd w:val="clear" w:color="auto" w:fill="auto"/>
            <w:vAlign w:val="center"/>
            <w:hideMark/>
          </w:tcPr>
          <w:p w14:paraId="2AF5D547"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403C502" w14:textId="77777777" w:rsidR="003A616C" w:rsidRPr="00971E86" w:rsidRDefault="003A616C" w:rsidP="00931928">
            <w:pPr>
              <w:jc w:val="center"/>
              <w:rPr>
                <w:rFonts w:ascii="Calibri" w:hAnsi="Calibri"/>
                <w:color w:val="000000"/>
              </w:rPr>
            </w:pPr>
            <w:r w:rsidRPr="00971E86">
              <w:rPr>
                <w:rFonts w:ascii="Calibri" w:hAnsi="Calibri" w:cs="Arial"/>
                <w:color w:val="000000"/>
              </w:rPr>
              <w:t>1700</w:t>
            </w:r>
          </w:p>
        </w:tc>
      </w:tr>
      <w:tr w:rsidR="003A616C" w:rsidRPr="00971E86" w14:paraId="1615850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7B087D76"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0FC1FF6C" w14:textId="77777777" w:rsidR="003A616C" w:rsidRPr="00971E86" w:rsidRDefault="003A616C" w:rsidP="00931928">
            <w:pPr>
              <w:rPr>
                <w:rFonts w:ascii="Calibri" w:hAnsi="Calibri"/>
                <w:color w:val="000000"/>
              </w:rPr>
            </w:pPr>
            <w:r w:rsidRPr="00971E86">
              <w:rPr>
                <w:rFonts w:ascii="Calibri" w:hAnsi="Calibri"/>
                <w:color w:val="000000"/>
              </w:rPr>
              <w:t>Petroleum Engineering</w:t>
            </w:r>
          </w:p>
        </w:tc>
        <w:tc>
          <w:tcPr>
            <w:tcW w:w="2273" w:type="dxa"/>
            <w:tcBorders>
              <w:top w:val="nil"/>
              <w:left w:val="nil"/>
              <w:bottom w:val="single" w:sz="8" w:space="0" w:color="auto"/>
              <w:right w:val="single" w:sz="8" w:space="0" w:color="auto"/>
            </w:tcBorders>
            <w:shd w:val="clear" w:color="auto" w:fill="auto"/>
            <w:vAlign w:val="center"/>
            <w:hideMark/>
          </w:tcPr>
          <w:p w14:paraId="207086E9" w14:textId="77777777" w:rsidR="003A616C" w:rsidRPr="00971E86" w:rsidRDefault="003A616C" w:rsidP="00931928">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17F466B9" w14:textId="77777777" w:rsidR="003A616C" w:rsidRPr="00D50562" w:rsidRDefault="003A616C" w:rsidP="00931928">
            <w:pPr>
              <w:jc w:val="center"/>
              <w:rPr>
                <w:rFonts w:ascii="Calibri" w:hAnsi="Calibri"/>
                <w:color w:val="FF0000"/>
              </w:rPr>
            </w:pPr>
            <w:r>
              <w:rPr>
                <w:rFonts w:ascii="Calibri" w:hAnsi="Calibri"/>
                <w:color w:val="FF0000"/>
              </w:rPr>
              <w:t>5200</w:t>
            </w:r>
          </w:p>
        </w:tc>
      </w:tr>
      <w:tr w:rsidR="003A616C" w:rsidRPr="00971E86" w14:paraId="6E6EDDD8"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529D0B66"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DCB282F" w14:textId="77777777" w:rsidR="003A616C" w:rsidRPr="006F0981" w:rsidRDefault="003A616C" w:rsidP="00931928">
            <w:pPr>
              <w:rPr>
                <w:rFonts w:ascii="Calibri" w:hAnsi="Calibri"/>
                <w:color w:val="000000"/>
              </w:rPr>
            </w:pPr>
            <w:r w:rsidRPr="006F0981">
              <w:rPr>
                <w:rFonts w:ascii="Calibri" w:hAnsi="Calibri" w:cs="Arial"/>
                <w:color w:val="000000"/>
              </w:rPr>
              <w:t>Physical Chemistry</w:t>
            </w:r>
          </w:p>
        </w:tc>
        <w:tc>
          <w:tcPr>
            <w:tcW w:w="2273" w:type="dxa"/>
            <w:tcBorders>
              <w:top w:val="nil"/>
              <w:left w:val="nil"/>
              <w:bottom w:val="single" w:sz="8" w:space="0" w:color="auto"/>
              <w:right w:val="single" w:sz="8" w:space="0" w:color="auto"/>
            </w:tcBorders>
            <w:shd w:val="clear" w:color="auto" w:fill="auto"/>
            <w:vAlign w:val="center"/>
            <w:hideMark/>
          </w:tcPr>
          <w:p w14:paraId="25D19500" w14:textId="77777777" w:rsidR="003A616C" w:rsidRPr="006F0981" w:rsidRDefault="003A616C" w:rsidP="00931928">
            <w:pPr>
              <w:rPr>
                <w:rFonts w:ascii="Calibri" w:hAnsi="Calibri"/>
                <w:color w:val="000000"/>
              </w:rPr>
            </w:pPr>
            <w:r w:rsidRPr="006F0981">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744DF9A3" w14:textId="77777777" w:rsidR="003A616C" w:rsidRPr="006F0981" w:rsidRDefault="003A616C" w:rsidP="00931928">
            <w:pPr>
              <w:jc w:val="center"/>
              <w:rPr>
                <w:rFonts w:ascii="Calibri" w:hAnsi="Calibri"/>
                <w:color w:val="000000"/>
              </w:rPr>
            </w:pPr>
            <w:r w:rsidRPr="006F0981">
              <w:rPr>
                <w:rFonts w:ascii="Calibri" w:hAnsi="Calibri" w:cs="Arial"/>
                <w:color w:val="000000"/>
              </w:rPr>
              <w:t>1700</w:t>
            </w:r>
          </w:p>
        </w:tc>
      </w:tr>
      <w:tr w:rsidR="003A616C" w:rsidRPr="00971E86" w14:paraId="683433B5"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2E419C9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2620D660" w14:textId="77777777" w:rsidR="003A616C" w:rsidRPr="00971E86" w:rsidRDefault="003A616C" w:rsidP="00931928">
            <w:pPr>
              <w:rPr>
                <w:rFonts w:ascii="Calibri" w:hAnsi="Calibri"/>
                <w:color w:val="000000"/>
              </w:rPr>
            </w:pPr>
            <w:r w:rsidRPr="00971E86">
              <w:rPr>
                <w:rFonts w:ascii="Calibri" w:hAnsi="Calibri"/>
                <w:color w:val="000000"/>
              </w:rPr>
              <w:t>Plant Biology</w:t>
            </w:r>
          </w:p>
        </w:tc>
        <w:tc>
          <w:tcPr>
            <w:tcW w:w="2273" w:type="dxa"/>
            <w:tcBorders>
              <w:top w:val="nil"/>
              <w:left w:val="nil"/>
              <w:bottom w:val="single" w:sz="8" w:space="0" w:color="auto"/>
              <w:right w:val="single" w:sz="8" w:space="0" w:color="auto"/>
            </w:tcBorders>
            <w:shd w:val="clear" w:color="auto" w:fill="auto"/>
            <w:vAlign w:val="center"/>
            <w:hideMark/>
          </w:tcPr>
          <w:p w14:paraId="54CCD6F9" w14:textId="77777777" w:rsidR="003A616C" w:rsidRPr="00971E86" w:rsidRDefault="003A616C" w:rsidP="00931928">
            <w:pPr>
              <w:rPr>
                <w:rFonts w:ascii="Calibri" w:hAnsi="Calibri"/>
                <w:color w:val="000000"/>
              </w:rPr>
            </w:pPr>
            <w:r w:rsidRPr="00971E86">
              <w:rPr>
                <w:rFonts w:ascii="Calibri" w:hAnsi="Calibri" w:cs="Arial"/>
                <w:color w:val="000000"/>
              </w:rPr>
              <w:t>navazující magisterský</w:t>
            </w:r>
          </w:p>
        </w:tc>
        <w:tc>
          <w:tcPr>
            <w:tcW w:w="2547" w:type="dxa"/>
            <w:tcBorders>
              <w:top w:val="nil"/>
              <w:left w:val="nil"/>
              <w:bottom w:val="single" w:sz="8" w:space="0" w:color="auto"/>
              <w:right w:val="single" w:sz="8" w:space="0" w:color="auto"/>
            </w:tcBorders>
            <w:shd w:val="clear" w:color="auto" w:fill="auto"/>
            <w:vAlign w:val="center"/>
            <w:hideMark/>
          </w:tcPr>
          <w:p w14:paraId="515FEDD7" w14:textId="77777777" w:rsidR="003A616C" w:rsidRPr="00971E86" w:rsidRDefault="003A616C" w:rsidP="00931928">
            <w:pPr>
              <w:jc w:val="center"/>
              <w:rPr>
                <w:rFonts w:ascii="Calibri" w:hAnsi="Calibri"/>
                <w:color w:val="000000"/>
              </w:rPr>
            </w:pPr>
            <w:r w:rsidRPr="00971E86">
              <w:rPr>
                <w:rFonts w:ascii="Calibri" w:hAnsi="Calibri"/>
                <w:color w:val="000000"/>
              </w:rPr>
              <w:t>4000</w:t>
            </w:r>
          </w:p>
        </w:tc>
      </w:tr>
      <w:tr w:rsidR="003A616C" w:rsidRPr="00971E86" w14:paraId="5E6A0319"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35B0A87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553B5417" w14:textId="77777777" w:rsidR="003A616C" w:rsidRPr="00971E86" w:rsidRDefault="003A616C" w:rsidP="00931928">
            <w:pPr>
              <w:rPr>
                <w:rFonts w:ascii="Calibri" w:hAnsi="Calibri"/>
                <w:color w:val="000000"/>
              </w:rPr>
            </w:pPr>
            <w:r w:rsidRPr="00971E86">
              <w:rPr>
                <w:rFonts w:ascii="Calibri" w:hAnsi="Calibri" w:cs="Arial"/>
                <w:color w:val="000000"/>
              </w:rPr>
              <w:t>Zoology</w:t>
            </w:r>
          </w:p>
        </w:tc>
        <w:tc>
          <w:tcPr>
            <w:tcW w:w="2273" w:type="dxa"/>
            <w:tcBorders>
              <w:top w:val="nil"/>
              <w:left w:val="nil"/>
              <w:bottom w:val="single" w:sz="8" w:space="0" w:color="auto"/>
              <w:right w:val="single" w:sz="8" w:space="0" w:color="auto"/>
            </w:tcBorders>
            <w:shd w:val="clear" w:color="auto" w:fill="auto"/>
            <w:vAlign w:val="center"/>
            <w:hideMark/>
          </w:tcPr>
          <w:p w14:paraId="6015CA0C" w14:textId="77777777" w:rsidR="003A616C" w:rsidRPr="00971E86" w:rsidRDefault="003A616C" w:rsidP="00931928">
            <w:pPr>
              <w:rPr>
                <w:rFonts w:ascii="Calibri" w:hAnsi="Calibri"/>
                <w:color w:val="000000"/>
              </w:rPr>
            </w:pPr>
            <w:r w:rsidRPr="00971E86">
              <w:rPr>
                <w:rFonts w:ascii="Calibri" w:hAnsi="Calibri" w:cs="Arial"/>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3EF52A71" w14:textId="77777777" w:rsidR="003A616C" w:rsidRPr="00971E86" w:rsidRDefault="003A616C" w:rsidP="00931928">
            <w:pPr>
              <w:jc w:val="center"/>
              <w:rPr>
                <w:rFonts w:ascii="Calibri" w:hAnsi="Calibri"/>
                <w:color w:val="000000"/>
              </w:rPr>
            </w:pPr>
            <w:r w:rsidRPr="00971E86">
              <w:rPr>
                <w:rFonts w:ascii="Calibri" w:hAnsi="Calibri" w:cs="Arial"/>
                <w:color w:val="000000"/>
              </w:rPr>
              <w:t>4000</w:t>
            </w:r>
          </w:p>
        </w:tc>
      </w:tr>
      <w:tr w:rsidR="003A616C" w:rsidRPr="00971E86" w14:paraId="06F44BD1" w14:textId="77777777" w:rsidTr="00931928">
        <w:trPr>
          <w:trHeight w:val="525"/>
        </w:trPr>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2405ABF4" w14:textId="77777777" w:rsidR="003A616C" w:rsidRPr="00971E86" w:rsidRDefault="003A616C" w:rsidP="00931928">
            <w:pPr>
              <w:jc w:val="center"/>
              <w:rPr>
                <w:rFonts w:ascii="Calibri" w:hAnsi="Calibri"/>
                <w:b/>
                <w:bCs/>
                <w:color w:val="000000"/>
              </w:rPr>
            </w:pPr>
            <w:r>
              <w:rPr>
                <w:rFonts w:ascii="Calibri" w:hAnsi="Calibri"/>
                <w:b/>
                <w:bCs/>
                <w:color w:val="000000"/>
              </w:rPr>
              <w:t>Cyrilometo</w:t>
            </w:r>
            <w:r w:rsidRPr="00971E86">
              <w:rPr>
                <w:rFonts w:ascii="Calibri" w:hAnsi="Calibri"/>
                <w:b/>
                <w:bCs/>
                <w:color w:val="000000"/>
              </w:rPr>
              <w:t>dějská teologická</w:t>
            </w:r>
            <w:r>
              <w:rPr>
                <w:rFonts w:ascii="Calibri" w:hAnsi="Calibri"/>
                <w:b/>
                <w:bCs/>
                <w:color w:val="000000"/>
              </w:rPr>
              <w:t xml:space="preserve"> fakulta</w:t>
            </w:r>
          </w:p>
        </w:tc>
        <w:tc>
          <w:tcPr>
            <w:tcW w:w="3520" w:type="dxa"/>
            <w:tcBorders>
              <w:top w:val="nil"/>
              <w:left w:val="nil"/>
              <w:bottom w:val="single" w:sz="8" w:space="0" w:color="auto"/>
              <w:right w:val="single" w:sz="8" w:space="0" w:color="auto"/>
            </w:tcBorders>
            <w:shd w:val="clear" w:color="auto" w:fill="auto"/>
            <w:vAlign w:val="center"/>
            <w:hideMark/>
          </w:tcPr>
          <w:p w14:paraId="08A26944" w14:textId="77777777" w:rsidR="003A616C" w:rsidRPr="00971E86" w:rsidRDefault="003A616C" w:rsidP="00931928">
            <w:pPr>
              <w:rPr>
                <w:rFonts w:ascii="Calibri" w:hAnsi="Calibri"/>
                <w:color w:val="000000"/>
              </w:rPr>
            </w:pPr>
            <w:r w:rsidRPr="00971E86">
              <w:rPr>
                <w:rFonts w:ascii="Calibri" w:hAnsi="Calibri"/>
                <w:color w:val="000000"/>
              </w:rPr>
              <w:t>Teologia sistematica e filosofia cristiana</w:t>
            </w:r>
          </w:p>
        </w:tc>
        <w:tc>
          <w:tcPr>
            <w:tcW w:w="2273" w:type="dxa"/>
            <w:tcBorders>
              <w:top w:val="nil"/>
              <w:left w:val="nil"/>
              <w:bottom w:val="single" w:sz="8" w:space="0" w:color="auto"/>
              <w:right w:val="single" w:sz="8" w:space="0" w:color="auto"/>
            </w:tcBorders>
            <w:shd w:val="clear" w:color="auto" w:fill="auto"/>
            <w:vAlign w:val="center"/>
            <w:hideMark/>
          </w:tcPr>
          <w:p w14:paraId="59ACFCF7" w14:textId="77777777" w:rsidR="003A616C" w:rsidRPr="00971E86" w:rsidRDefault="003A616C" w:rsidP="00931928">
            <w:pPr>
              <w:rPr>
                <w:rFonts w:ascii="Calibri" w:hAnsi="Calibri"/>
                <w:color w:val="000000"/>
              </w:rPr>
            </w:pPr>
            <w:r w:rsidRPr="00971E86">
              <w:rPr>
                <w:rFonts w:ascii="Calibri" w:hAnsi="Calibri"/>
                <w:color w:val="00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C717076" w14:textId="77777777" w:rsidR="003A616C" w:rsidRPr="00971E86" w:rsidRDefault="003A616C" w:rsidP="00931928">
            <w:pPr>
              <w:jc w:val="center"/>
              <w:rPr>
                <w:rFonts w:ascii="Calibri" w:hAnsi="Calibri"/>
                <w:color w:val="000000"/>
              </w:rPr>
            </w:pPr>
            <w:r w:rsidRPr="00971E86">
              <w:rPr>
                <w:rFonts w:ascii="Calibri" w:hAnsi="Calibri"/>
                <w:color w:val="000000"/>
              </w:rPr>
              <w:t>1000</w:t>
            </w:r>
          </w:p>
        </w:tc>
      </w:tr>
      <w:tr w:rsidR="003A616C" w:rsidRPr="00971E86" w14:paraId="44FC05B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50D4872"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9A12E1B" w14:textId="77777777" w:rsidR="003A616C" w:rsidRPr="00971E86" w:rsidRDefault="003A616C" w:rsidP="00931928">
            <w:pPr>
              <w:rPr>
                <w:rFonts w:ascii="Calibri" w:hAnsi="Calibri"/>
                <w:color w:val="000000"/>
              </w:rPr>
            </w:pPr>
            <w:r w:rsidRPr="00971E86">
              <w:rPr>
                <w:rFonts w:ascii="Calibri" w:hAnsi="Calibri" w:cs="Arial"/>
                <w:color w:val="000000"/>
              </w:rPr>
              <w:t>Théologie catholique</w:t>
            </w:r>
          </w:p>
        </w:tc>
        <w:tc>
          <w:tcPr>
            <w:tcW w:w="2273" w:type="dxa"/>
            <w:tcBorders>
              <w:top w:val="nil"/>
              <w:left w:val="nil"/>
              <w:bottom w:val="single" w:sz="8" w:space="0" w:color="auto"/>
              <w:right w:val="single" w:sz="8" w:space="0" w:color="auto"/>
            </w:tcBorders>
            <w:shd w:val="clear" w:color="auto" w:fill="auto"/>
            <w:vAlign w:val="center"/>
            <w:hideMark/>
          </w:tcPr>
          <w:p w14:paraId="4772A2D7" w14:textId="77777777" w:rsidR="003A616C" w:rsidRPr="00971E86" w:rsidRDefault="003A616C" w:rsidP="00931928">
            <w:pPr>
              <w:rPr>
                <w:rFonts w:ascii="Calibri" w:hAnsi="Calibri"/>
                <w:color w:val="000000"/>
              </w:rPr>
            </w:pPr>
            <w:r w:rsidRPr="00971E86">
              <w:rPr>
                <w:rFonts w:ascii="Calibri" w:hAnsi="Calibri" w:cs="Arial"/>
                <w:color w:val="000000"/>
              </w:rPr>
              <w:t xml:space="preserve">magisterský </w:t>
            </w:r>
          </w:p>
        </w:tc>
        <w:tc>
          <w:tcPr>
            <w:tcW w:w="2547" w:type="dxa"/>
            <w:tcBorders>
              <w:top w:val="nil"/>
              <w:left w:val="nil"/>
              <w:bottom w:val="single" w:sz="8" w:space="0" w:color="auto"/>
              <w:right w:val="single" w:sz="8" w:space="0" w:color="auto"/>
            </w:tcBorders>
            <w:shd w:val="clear" w:color="auto" w:fill="auto"/>
            <w:vAlign w:val="center"/>
            <w:hideMark/>
          </w:tcPr>
          <w:p w14:paraId="13DDF490" w14:textId="77777777" w:rsidR="003A616C" w:rsidRPr="00971E86" w:rsidRDefault="003A616C" w:rsidP="00931928">
            <w:pPr>
              <w:jc w:val="center"/>
              <w:rPr>
                <w:rFonts w:ascii="Calibri" w:hAnsi="Calibri"/>
                <w:color w:val="000000"/>
              </w:rPr>
            </w:pPr>
            <w:r w:rsidRPr="00971E86">
              <w:rPr>
                <w:rFonts w:ascii="Calibri" w:hAnsi="Calibri" w:cs="Arial"/>
                <w:color w:val="000000"/>
              </w:rPr>
              <w:t>2554</w:t>
            </w:r>
          </w:p>
        </w:tc>
      </w:tr>
      <w:tr w:rsidR="003A616C" w:rsidRPr="00971E86" w14:paraId="234004A5" w14:textId="77777777" w:rsidTr="00931928">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13740950"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6595EEA5" w14:textId="77777777" w:rsidR="003A616C" w:rsidRPr="00D50562" w:rsidRDefault="003A616C" w:rsidP="00931928">
            <w:pPr>
              <w:rPr>
                <w:rFonts w:ascii="Calibri" w:hAnsi="Calibri"/>
                <w:color w:val="FF0000"/>
              </w:rPr>
            </w:pPr>
            <w:r w:rsidRPr="00D50562">
              <w:rPr>
                <w:rFonts w:ascii="Calibri" w:hAnsi="Calibri"/>
                <w:color w:val="FF0000"/>
                <w:lang w:val="en-GB"/>
              </w:rPr>
              <w:t>Social and Spiritual Determinants of Health</w:t>
            </w:r>
          </w:p>
        </w:tc>
        <w:tc>
          <w:tcPr>
            <w:tcW w:w="2273" w:type="dxa"/>
            <w:tcBorders>
              <w:top w:val="nil"/>
              <w:left w:val="nil"/>
              <w:bottom w:val="single" w:sz="8" w:space="0" w:color="auto"/>
              <w:right w:val="single" w:sz="8" w:space="0" w:color="auto"/>
            </w:tcBorders>
            <w:shd w:val="clear" w:color="auto" w:fill="auto"/>
            <w:vAlign w:val="center"/>
            <w:hideMark/>
          </w:tcPr>
          <w:p w14:paraId="43F10CB4" w14:textId="77777777" w:rsidR="003A616C" w:rsidRPr="00D50562" w:rsidRDefault="003A616C" w:rsidP="00931928">
            <w:pPr>
              <w:rPr>
                <w:rFonts w:ascii="Calibri" w:hAnsi="Calibri"/>
                <w:color w:val="FF0000"/>
              </w:rPr>
            </w:pPr>
            <w:r w:rsidRPr="00D50562">
              <w:rPr>
                <w:rFonts w:ascii="Calibri" w:hAnsi="Calibri"/>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11812A4A" w14:textId="77777777" w:rsidR="003A616C" w:rsidRPr="00D50562" w:rsidRDefault="003A616C" w:rsidP="00931928">
            <w:pPr>
              <w:jc w:val="center"/>
              <w:rPr>
                <w:rFonts w:ascii="Calibri" w:hAnsi="Calibri"/>
                <w:color w:val="FF0000"/>
              </w:rPr>
            </w:pPr>
            <w:r w:rsidRPr="00D50562">
              <w:rPr>
                <w:rFonts w:ascii="Calibri" w:hAnsi="Calibri"/>
                <w:color w:val="FF0000"/>
              </w:rPr>
              <w:t>3000</w:t>
            </w:r>
          </w:p>
        </w:tc>
      </w:tr>
      <w:tr w:rsidR="003A616C" w:rsidRPr="00971E86" w14:paraId="2A20EAAF"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69FEE469"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728D925E" w14:textId="77777777" w:rsidR="003A616C" w:rsidRPr="00D50562" w:rsidRDefault="003A616C" w:rsidP="00931928">
            <w:pPr>
              <w:rPr>
                <w:rFonts w:ascii="Calibri" w:hAnsi="Calibri"/>
                <w:color w:val="FF0000"/>
              </w:rPr>
            </w:pPr>
            <w:r w:rsidRPr="00D50562">
              <w:rPr>
                <w:rFonts w:ascii="Calibri" w:hAnsi="Calibri"/>
                <w:color w:val="FF0000"/>
                <w:lang w:val="en-GB"/>
              </w:rPr>
              <w:t>Catholic Theology</w:t>
            </w:r>
          </w:p>
        </w:tc>
        <w:tc>
          <w:tcPr>
            <w:tcW w:w="2273" w:type="dxa"/>
            <w:tcBorders>
              <w:top w:val="nil"/>
              <w:left w:val="nil"/>
              <w:bottom w:val="single" w:sz="8" w:space="0" w:color="auto"/>
              <w:right w:val="single" w:sz="8" w:space="0" w:color="auto"/>
            </w:tcBorders>
            <w:shd w:val="clear" w:color="auto" w:fill="auto"/>
            <w:vAlign w:val="center"/>
            <w:hideMark/>
          </w:tcPr>
          <w:p w14:paraId="3C351483" w14:textId="77777777" w:rsidR="003A616C" w:rsidRPr="00D50562" w:rsidRDefault="003A616C" w:rsidP="00931928">
            <w:pPr>
              <w:rPr>
                <w:rFonts w:ascii="Calibri" w:hAnsi="Calibri"/>
                <w:color w:val="FF0000"/>
              </w:rPr>
            </w:pPr>
            <w:r w:rsidRPr="00D50562">
              <w:rPr>
                <w:rFonts w:ascii="Calibri" w:hAnsi="Calibri"/>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5B60C2E0" w14:textId="77777777" w:rsidR="003A616C" w:rsidRPr="00D50562" w:rsidRDefault="003A616C" w:rsidP="00931928">
            <w:pPr>
              <w:jc w:val="center"/>
              <w:rPr>
                <w:rFonts w:ascii="Calibri" w:hAnsi="Calibri"/>
                <w:color w:val="FF0000"/>
              </w:rPr>
            </w:pPr>
            <w:r w:rsidRPr="00D50562">
              <w:rPr>
                <w:rFonts w:ascii="Calibri" w:hAnsi="Calibri"/>
                <w:color w:val="FF0000"/>
              </w:rPr>
              <w:t>1700</w:t>
            </w:r>
          </w:p>
        </w:tc>
      </w:tr>
      <w:tr w:rsidR="003A616C" w:rsidRPr="00971E86" w14:paraId="6DAFA117" w14:textId="77777777" w:rsidTr="00931928">
        <w:trPr>
          <w:trHeight w:val="315"/>
        </w:trPr>
        <w:tc>
          <w:tcPr>
            <w:tcW w:w="1720" w:type="dxa"/>
            <w:vMerge/>
            <w:tcBorders>
              <w:top w:val="nil"/>
              <w:left w:val="single" w:sz="8" w:space="0" w:color="auto"/>
              <w:bottom w:val="single" w:sz="8" w:space="0" w:color="000000"/>
              <w:right w:val="single" w:sz="8" w:space="0" w:color="auto"/>
            </w:tcBorders>
            <w:vAlign w:val="center"/>
            <w:hideMark/>
          </w:tcPr>
          <w:p w14:paraId="4BD81736"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3BFF5214" w14:textId="77777777" w:rsidR="003A616C" w:rsidRPr="00D50562" w:rsidRDefault="003A616C" w:rsidP="00931928">
            <w:pPr>
              <w:rPr>
                <w:rFonts w:ascii="Calibri" w:hAnsi="Calibri"/>
                <w:color w:val="FF0000"/>
              </w:rPr>
            </w:pPr>
            <w:r w:rsidRPr="00D50562">
              <w:rPr>
                <w:rFonts w:ascii="Calibri" w:hAnsi="Calibri"/>
                <w:color w:val="FF0000"/>
                <w:lang w:val="en-GB"/>
              </w:rPr>
              <w:t>Christian Thought</w:t>
            </w:r>
          </w:p>
        </w:tc>
        <w:tc>
          <w:tcPr>
            <w:tcW w:w="2273" w:type="dxa"/>
            <w:tcBorders>
              <w:top w:val="nil"/>
              <w:left w:val="nil"/>
              <w:bottom w:val="single" w:sz="8" w:space="0" w:color="auto"/>
              <w:right w:val="single" w:sz="8" w:space="0" w:color="auto"/>
            </w:tcBorders>
            <w:shd w:val="clear" w:color="auto" w:fill="auto"/>
            <w:vAlign w:val="center"/>
            <w:hideMark/>
          </w:tcPr>
          <w:p w14:paraId="4CFC8C7A" w14:textId="77777777" w:rsidR="003A616C" w:rsidRPr="00D50562" w:rsidRDefault="003A616C" w:rsidP="00931928">
            <w:pPr>
              <w:rPr>
                <w:rFonts w:ascii="Calibri" w:hAnsi="Calibri"/>
                <w:color w:val="FF0000"/>
              </w:rPr>
            </w:pPr>
            <w:r w:rsidRPr="00D50562">
              <w:rPr>
                <w:rFonts w:ascii="Calibri" w:hAnsi="Calibri"/>
                <w:color w:val="FF0000"/>
              </w:rPr>
              <w:t>doktorský (4 roky)</w:t>
            </w:r>
          </w:p>
        </w:tc>
        <w:tc>
          <w:tcPr>
            <w:tcW w:w="2547" w:type="dxa"/>
            <w:tcBorders>
              <w:top w:val="nil"/>
              <w:left w:val="nil"/>
              <w:bottom w:val="single" w:sz="8" w:space="0" w:color="auto"/>
              <w:right w:val="single" w:sz="8" w:space="0" w:color="auto"/>
            </w:tcBorders>
            <w:shd w:val="clear" w:color="auto" w:fill="auto"/>
            <w:vAlign w:val="center"/>
            <w:hideMark/>
          </w:tcPr>
          <w:p w14:paraId="0FA5FB8A" w14:textId="77777777" w:rsidR="003A616C" w:rsidRPr="00D50562" w:rsidRDefault="003A616C" w:rsidP="00931928">
            <w:pPr>
              <w:jc w:val="center"/>
              <w:rPr>
                <w:rFonts w:ascii="Calibri" w:hAnsi="Calibri"/>
                <w:color w:val="FF0000"/>
              </w:rPr>
            </w:pPr>
            <w:r w:rsidRPr="00D50562">
              <w:rPr>
                <w:rFonts w:ascii="Calibri" w:hAnsi="Calibri"/>
                <w:color w:val="FF0000"/>
              </w:rPr>
              <w:t>1700</w:t>
            </w:r>
          </w:p>
        </w:tc>
      </w:tr>
      <w:tr w:rsidR="003A616C" w:rsidRPr="00971E86" w14:paraId="7B998552" w14:textId="77777777" w:rsidTr="00931928">
        <w:trPr>
          <w:trHeight w:val="525"/>
        </w:trPr>
        <w:tc>
          <w:tcPr>
            <w:tcW w:w="1720" w:type="dxa"/>
            <w:vMerge/>
            <w:tcBorders>
              <w:top w:val="nil"/>
              <w:left w:val="single" w:sz="8" w:space="0" w:color="auto"/>
              <w:bottom w:val="single" w:sz="8" w:space="0" w:color="000000"/>
              <w:right w:val="single" w:sz="8" w:space="0" w:color="auto"/>
            </w:tcBorders>
            <w:vAlign w:val="center"/>
            <w:hideMark/>
          </w:tcPr>
          <w:p w14:paraId="05C3E5E5" w14:textId="77777777" w:rsidR="003A616C" w:rsidRPr="00971E86" w:rsidRDefault="003A616C" w:rsidP="00931928">
            <w:pPr>
              <w:rPr>
                <w:rFonts w:ascii="Calibri" w:hAnsi="Calibri"/>
                <w:b/>
                <w:bCs/>
                <w:color w:val="000000"/>
              </w:rPr>
            </w:pPr>
          </w:p>
        </w:tc>
        <w:tc>
          <w:tcPr>
            <w:tcW w:w="3520" w:type="dxa"/>
            <w:tcBorders>
              <w:top w:val="nil"/>
              <w:left w:val="nil"/>
              <w:bottom w:val="single" w:sz="8" w:space="0" w:color="auto"/>
              <w:right w:val="single" w:sz="8" w:space="0" w:color="auto"/>
            </w:tcBorders>
            <w:shd w:val="clear" w:color="auto" w:fill="auto"/>
            <w:vAlign w:val="center"/>
            <w:hideMark/>
          </w:tcPr>
          <w:p w14:paraId="47574374" w14:textId="77777777" w:rsidR="003A616C" w:rsidRPr="000F50E7" w:rsidRDefault="003A616C" w:rsidP="00931928">
            <w:pPr>
              <w:rPr>
                <w:rFonts w:ascii="Calibri" w:hAnsi="Calibri"/>
                <w:color w:val="FF0000"/>
              </w:rPr>
            </w:pPr>
            <w:r w:rsidRPr="000F50E7">
              <w:rPr>
                <w:rFonts w:ascii="Calibri" w:hAnsi="Calibri"/>
                <w:color w:val="FF0000"/>
                <w:lang w:val="en-GB"/>
              </w:rPr>
              <w:t>Ethics and Culture in Media Communication</w:t>
            </w:r>
          </w:p>
        </w:tc>
        <w:tc>
          <w:tcPr>
            <w:tcW w:w="2273" w:type="dxa"/>
            <w:tcBorders>
              <w:top w:val="nil"/>
              <w:left w:val="nil"/>
              <w:bottom w:val="single" w:sz="8" w:space="0" w:color="auto"/>
              <w:right w:val="single" w:sz="8" w:space="0" w:color="auto"/>
            </w:tcBorders>
            <w:shd w:val="clear" w:color="auto" w:fill="auto"/>
            <w:vAlign w:val="center"/>
            <w:hideMark/>
          </w:tcPr>
          <w:p w14:paraId="79C39AFE" w14:textId="77777777" w:rsidR="003A616C" w:rsidRPr="000F50E7" w:rsidRDefault="003A616C" w:rsidP="00931928">
            <w:pPr>
              <w:rPr>
                <w:rFonts w:ascii="Calibri" w:hAnsi="Calibri"/>
                <w:color w:val="FF0000"/>
              </w:rPr>
            </w:pPr>
            <w:r w:rsidRPr="000F50E7">
              <w:rPr>
                <w:rFonts w:ascii="Calibri" w:hAnsi="Calibri"/>
                <w:color w:val="FF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601E0B04" w14:textId="77777777" w:rsidR="003A616C" w:rsidRPr="000F50E7" w:rsidRDefault="003A616C" w:rsidP="00931928">
            <w:pPr>
              <w:jc w:val="center"/>
              <w:rPr>
                <w:rFonts w:ascii="Calibri" w:hAnsi="Calibri"/>
                <w:color w:val="FF0000"/>
              </w:rPr>
            </w:pPr>
            <w:r w:rsidRPr="000F50E7">
              <w:rPr>
                <w:rFonts w:ascii="Calibri" w:hAnsi="Calibri"/>
                <w:color w:val="FF0000"/>
              </w:rPr>
              <w:t>3950</w:t>
            </w:r>
          </w:p>
        </w:tc>
      </w:tr>
      <w:tr w:rsidR="003A616C" w:rsidRPr="00971E86" w14:paraId="09CA3AAE" w14:textId="77777777" w:rsidTr="00931928">
        <w:trPr>
          <w:trHeight w:val="525"/>
        </w:trPr>
        <w:tc>
          <w:tcPr>
            <w:tcW w:w="1720" w:type="dxa"/>
            <w:tcBorders>
              <w:top w:val="nil"/>
              <w:left w:val="single" w:sz="8" w:space="0" w:color="auto"/>
              <w:bottom w:val="single" w:sz="8" w:space="0" w:color="auto"/>
              <w:right w:val="single" w:sz="8" w:space="0" w:color="auto"/>
            </w:tcBorders>
            <w:shd w:val="clear" w:color="auto" w:fill="auto"/>
            <w:vAlign w:val="center"/>
            <w:hideMark/>
          </w:tcPr>
          <w:p w14:paraId="4B9C9812" w14:textId="77777777" w:rsidR="003A616C" w:rsidRPr="00971E86" w:rsidRDefault="003A616C" w:rsidP="00931928">
            <w:pPr>
              <w:jc w:val="center"/>
              <w:rPr>
                <w:rFonts w:ascii="Calibri" w:hAnsi="Calibri"/>
                <w:b/>
                <w:bCs/>
                <w:color w:val="000000"/>
              </w:rPr>
            </w:pPr>
            <w:r>
              <w:rPr>
                <w:rFonts w:ascii="Calibri" w:hAnsi="Calibri"/>
                <w:b/>
                <w:bCs/>
                <w:color w:val="000000"/>
              </w:rPr>
              <w:t>Fakulta zdravotnic</w:t>
            </w:r>
            <w:r w:rsidRPr="00971E86">
              <w:rPr>
                <w:rFonts w:ascii="Calibri" w:hAnsi="Calibri"/>
                <w:b/>
                <w:bCs/>
                <w:color w:val="000000"/>
              </w:rPr>
              <w:t>kých věd</w:t>
            </w:r>
          </w:p>
        </w:tc>
        <w:tc>
          <w:tcPr>
            <w:tcW w:w="3520" w:type="dxa"/>
            <w:tcBorders>
              <w:top w:val="nil"/>
              <w:left w:val="nil"/>
              <w:bottom w:val="single" w:sz="8" w:space="0" w:color="auto"/>
              <w:right w:val="single" w:sz="8" w:space="0" w:color="auto"/>
            </w:tcBorders>
            <w:shd w:val="clear" w:color="auto" w:fill="auto"/>
            <w:vAlign w:val="center"/>
            <w:hideMark/>
          </w:tcPr>
          <w:p w14:paraId="5182B8FD" w14:textId="77777777" w:rsidR="003A616C" w:rsidRPr="00971E86" w:rsidRDefault="003A616C" w:rsidP="00931928">
            <w:pPr>
              <w:rPr>
                <w:rFonts w:ascii="Calibri" w:hAnsi="Calibri"/>
                <w:color w:val="000000"/>
              </w:rPr>
            </w:pPr>
            <w:r w:rsidRPr="00971E86">
              <w:rPr>
                <w:rFonts w:ascii="Calibri" w:hAnsi="Calibri"/>
                <w:color w:val="000000"/>
              </w:rPr>
              <w:t>Physiotherapy</w:t>
            </w:r>
          </w:p>
        </w:tc>
        <w:tc>
          <w:tcPr>
            <w:tcW w:w="2273" w:type="dxa"/>
            <w:tcBorders>
              <w:top w:val="nil"/>
              <w:left w:val="nil"/>
              <w:bottom w:val="single" w:sz="8" w:space="0" w:color="auto"/>
              <w:right w:val="single" w:sz="8" w:space="0" w:color="auto"/>
            </w:tcBorders>
            <w:shd w:val="clear" w:color="auto" w:fill="auto"/>
            <w:vAlign w:val="center"/>
            <w:hideMark/>
          </w:tcPr>
          <w:p w14:paraId="1EFFA292" w14:textId="77777777" w:rsidR="003A616C" w:rsidRPr="00971E86" w:rsidRDefault="003A616C" w:rsidP="00931928">
            <w:pPr>
              <w:rPr>
                <w:rFonts w:ascii="Calibri" w:hAnsi="Calibri"/>
                <w:color w:val="000000"/>
              </w:rPr>
            </w:pPr>
            <w:r w:rsidRPr="00971E86">
              <w:rPr>
                <w:rFonts w:ascii="Calibri" w:hAnsi="Calibri"/>
                <w:color w:val="000000"/>
              </w:rPr>
              <w:t>bakalářský</w:t>
            </w:r>
          </w:p>
        </w:tc>
        <w:tc>
          <w:tcPr>
            <w:tcW w:w="2547" w:type="dxa"/>
            <w:tcBorders>
              <w:top w:val="nil"/>
              <w:left w:val="nil"/>
              <w:bottom w:val="single" w:sz="8" w:space="0" w:color="auto"/>
              <w:right w:val="single" w:sz="8" w:space="0" w:color="auto"/>
            </w:tcBorders>
            <w:shd w:val="clear" w:color="auto" w:fill="auto"/>
            <w:vAlign w:val="center"/>
            <w:hideMark/>
          </w:tcPr>
          <w:p w14:paraId="500C7AA7" w14:textId="77777777" w:rsidR="003A616C" w:rsidRPr="00971E86" w:rsidRDefault="003A616C" w:rsidP="00931928">
            <w:pPr>
              <w:jc w:val="center"/>
              <w:rPr>
                <w:rFonts w:ascii="Calibri" w:hAnsi="Calibri"/>
                <w:color w:val="000000"/>
              </w:rPr>
            </w:pPr>
            <w:r w:rsidRPr="00971E86">
              <w:rPr>
                <w:rFonts w:ascii="Calibri" w:hAnsi="Calibri"/>
                <w:color w:val="000000"/>
              </w:rPr>
              <w:t>8000</w:t>
            </w:r>
          </w:p>
        </w:tc>
      </w:tr>
    </w:tbl>
    <w:p w14:paraId="2E39C8CE" w14:textId="77777777" w:rsidR="003A616C" w:rsidRPr="003A616C" w:rsidRDefault="003A616C" w:rsidP="003A616C">
      <w:pPr>
        <w:pStyle w:val="Odstavecseseznamem"/>
        <w:ind w:left="3338"/>
        <w:jc w:val="both"/>
        <w:rPr>
          <w:rFonts w:ascii="Arial" w:hAnsi="Arial" w:cs="Arial"/>
        </w:rPr>
      </w:pPr>
    </w:p>
    <w:p w14:paraId="79D94506" w14:textId="77777777" w:rsidR="003A616C" w:rsidRPr="003A616C" w:rsidRDefault="003A616C" w:rsidP="003A616C">
      <w:pPr>
        <w:pStyle w:val="Odstavecseseznamem"/>
        <w:ind w:left="3338"/>
        <w:jc w:val="both"/>
        <w:rPr>
          <w:rFonts w:ascii="Arial" w:hAnsi="Arial" w:cs="Arial"/>
        </w:rPr>
      </w:pPr>
    </w:p>
    <w:p w14:paraId="1F39EE3E" w14:textId="77777777" w:rsidR="003A616C" w:rsidRPr="003A616C" w:rsidRDefault="003A616C" w:rsidP="003A616C">
      <w:pPr>
        <w:pStyle w:val="Odstavecseseznamem"/>
        <w:ind w:left="3338"/>
        <w:rPr>
          <w:rFonts w:cs="Arial"/>
        </w:rPr>
      </w:pPr>
    </w:p>
    <w:p w14:paraId="0C758C21" w14:textId="77777777" w:rsidR="003A616C" w:rsidRPr="000F3716" w:rsidRDefault="003A616C" w:rsidP="003A616C">
      <w:pPr>
        <w:pStyle w:val="Styl1"/>
        <w:tabs>
          <w:tab w:val="left" w:pos="0"/>
        </w:tabs>
        <w:ind w:left="3338" w:firstLine="0"/>
        <w:rPr>
          <w:rFonts w:cs="Arial"/>
          <w:b/>
          <w:iCs/>
          <w:noProof/>
          <w:sz w:val="20"/>
        </w:rPr>
      </w:pPr>
    </w:p>
    <w:p w14:paraId="655373C5" w14:textId="5681DEC9" w:rsidR="003A616C" w:rsidRDefault="003A616C" w:rsidP="003A616C">
      <w:pPr>
        <w:spacing w:after="0" w:line="360" w:lineRule="auto"/>
        <w:ind w:left="284"/>
        <w:jc w:val="both"/>
        <w:rPr>
          <w:ins w:id="37" w:author="Stehlikova Eva" w:date="2020-02-03T12:01:00Z"/>
        </w:rPr>
      </w:pPr>
    </w:p>
    <w:p w14:paraId="4F4C992A" w14:textId="77777777" w:rsidR="003A616C" w:rsidRPr="003A616C" w:rsidRDefault="003A616C" w:rsidP="003A616C">
      <w:pPr>
        <w:spacing w:after="0" w:line="360" w:lineRule="auto"/>
        <w:ind w:left="284"/>
        <w:jc w:val="both"/>
      </w:pPr>
    </w:p>
    <w:p w14:paraId="5BC44A73" w14:textId="77777777" w:rsidR="001D0907" w:rsidRPr="00456557" w:rsidRDefault="001D0907" w:rsidP="001D0907">
      <w:pPr>
        <w:spacing w:after="0" w:line="360" w:lineRule="auto"/>
        <w:ind w:left="284"/>
        <w:jc w:val="both"/>
      </w:pPr>
    </w:p>
    <w:p w14:paraId="13A79ADA" w14:textId="1C61C0B2" w:rsidR="00E1550F" w:rsidRPr="00ED747A" w:rsidRDefault="001B54A4" w:rsidP="00ED747A">
      <w:pPr>
        <w:spacing w:line="360" w:lineRule="auto"/>
        <w:jc w:val="center"/>
        <w:rPr>
          <w:b/>
          <w:bCs/>
        </w:rPr>
      </w:pPr>
      <w:r w:rsidRPr="005259DF">
        <w:rPr>
          <w:b/>
          <w:bCs/>
        </w:rPr>
        <w:lastRenderedPageBreak/>
        <w:t>Čl</w:t>
      </w:r>
      <w:r w:rsidRPr="00B74380">
        <w:rPr>
          <w:b/>
          <w:bCs/>
        </w:rPr>
        <w:t>ánek</w:t>
      </w:r>
      <w:r w:rsidR="00ED747A">
        <w:rPr>
          <w:b/>
          <w:bCs/>
        </w:rPr>
        <w:t xml:space="preserve"> 3</w:t>
      </w:r>
      <w:r w:rsidRPr="00B74380">
        <w:rPr>
          <w:b/>
          <w:bCs/>
        </w:rPr>
        <w:t xml:space="preserve"> </w:t>
      </w:r>
    </w:p>
    <w:p w14:paraId="1FEC4715" w14:textId="77777777" w:rsidR="00E1550F" w:rsidRPr="00ED747A" w:rsidRDefault="001B54A4" w:rsidP="00ED747A">
      <w:pPr>
        <w:spacing w:line="360" w:lineRule="auto"/>
        <w:jc w:val="center"/>
        <w:rPr>
          <w:b/>
          <w:bCs/>
        </w:rPr>
      </w:pPr>
      <w:r w:rsidRPr="005259DF">
        <w:rPr>
          <w:b/>
          <w:bCs/>
        </w:rPr>
        <w:t>Závěrečná ustanovení</w:t>
      </w:r>
    </w:p>
    <w:p w14:paraId="466FB8B6" w14:textId="23328431" w:rsidR="00E1550F" w:rsidRDefault="001B54A4" w:rsidP="00A5285F">
      <w:pPr>
        <w:spacing w:line="360" w:lineRule="auto"/>
        <w:ind w:left="426" w:hanging="426"/>
        <w:jc w:val="both"/>
      </w:pPr>
      <w:r>
        <w:t xml:space="preserve">1. Tato novela Statutu Univerzity Palackého v Olomouci byla schválena podle </w:t>
      </w:r>
      <w:r>
        <w:br/>
        <w:t>§ 9 odst. 1 písm. b) bodu 3 zákona č. 111/1998 Sb., o vysokých školách a o změně a doplnění dalších zákonů (zákon o vysokých školách), ve znění pozdějších předpisů Akademickým senátem Univer</w:t>
      </w:r>
      <w:r w:rsidR="00891313">
        <w:t xml:space="preserve">zity Palackého v Olomouci dne </w:t>
      </w:r>
      <w:r w:rsidR="00891313" w:rsidRPr="00891313">
        <w:rPr>
          <w:rFonts w:asciiTheme="majorHAnsi" w:hAnsiTheme="majorHAnsi"/>
          <w:sz w:val="24"/>
          <w:szCs w:val="24"/>
          <w:highlight w:val="yellow"/>
        </w:rPr>
        <w:t xml:space="preserve"> </w:t>
      </w:r>
      <w:r w:rsidR="00891313" w:rsidRPr="002B620F">
        <w:rPr>
          <w:rFonts w:asciiTheme="majorHAnsi" w:hAnsiTheme="majorHAnsi"/>
          <w:sz w:val="24"/>
          <w:szCs w:val="24"/>
          <w:highlight w:val="yellow"/>
        </w:rPr>
        <w:t>xx. yyyyyy 2020</w:t>
      </w:r>
      <w:r>
        <w:t>.</w:t>
      </w:r>
    </w:p>
    <w:p w14:paraId="470DEDEA" w14:textId="32B8B490" w:rsidR="00E1550F" w:rsidRDefault="001B54A4" w:rsidP="00A5285F">
      <w:pPr>
        <w:spacing w:line="360" w:lineRule="auto"/>
        <w:ind w:left="426" w:hanging="426"/>
        <w:jc w:val="both"/>
      </w:pPr>
      <w:r>
        <w:t>2.   Tato novela Statutu Univerzity Palackého v Olomouci nabývá platnosti podle § 36 odst. 4 zákona o vysokých školách dnem registrace Ministerstvem školství, mládeže a tělovýchovy.</w:t>
      </w:r>
    </w:p>
    <w:p w14:paraId="7C6D1501" w14:textId="5ECE6B69" w:rsidR="00E1550F" w:rsidRDefault="001B54A4" w:rsidP="00A5285F">
      <w:pPr>
        <w:spacing w:line="360" w:lineRule="auto"/>
        <w:ind w:left="426" w:hanging="426"/>
        <w:jc w:val="both"/>
      </w:pPr>
      <w:r>
        <w:t>3.    Tato novela Statutu Univerzity Palackého v Olomouci nabývá účinnosti</w:t>
      </w:r>
      <w:r w:rsidR="002F503C">
        <w:t xml:space="preserve">  </w:t>
      </w:r>
      <w:r w:rsidR="001C07A1">
        <w:t xml:space="preserve">dne </w:t>
      </w:r>
      <w:r w:rsidR="000458CA">
        <w:t>1.</w:t>
      </w:r>
      <w:r w:rsidR="00891313">
        <w:t xml:space="preserve"> dubna </w:t>
      </w:r>
      <w:r w:rsidR="000458CA">
        <w:t>2020</w:t>
      </w:r>
      <w:r w:rsidR="002B5BC1">
        <w:t>.</w:t>
      </w:r>
    </w:p>
    <w:p w14:paraId="7FCBAFE2" w14:textId="77777777" w:rsidR="00E1550F" w:rsidRDefault="00E1550F" w:rsidP="00A5285F">
      <w:pPr>
        <w:spacing w:after="120" w:line="360" w:lineRule="auto"/>
        <w:jc w:val="center"/>
        <w:rPr>
          <w:b/>
        </w:rPr>
      </w:pPr>
    </w:p>
    <w:p w14:paraId="4427804A" w14:textId="77777777" w:rsidR="00E1550F" w:rsidRDefault="00E1550F" w:rsidP="00A5285F">
      <w:pPr>
        <w:tabs>
          <w:tab w:val="left" w:pos="700"/>
        </w:tabs>
        <w:spacing w:line="360" w:lineRule="auto"/>
      </w:pPr>
    </w:p>
    <w:p w14:paraId="3A717538" w14:textId="56FFE9C9" w:rsidR="00E1550F" w:rsidRDefault="001B54A4" w:rsidP="00A5285F">
      <w:pPr>
        <w:tabs>
          <w:tab w:val="left" w:pos="700"/>
        </w:tabs>
        <w:spacing w:line="360" w:lineRule="auto"/>
        <w:jc w:val="center"/>
      </w:pPr>
      <w:r>
        <w:t xml:space="preserve">prof. Mgr. Jaroslav Miller, M.A., Ph.D., v. r. </w:t>
      </w:r>
    </w:p>
    <w:p w14:paraId="2DAAB31F" w14:textId="77777777" w:rsidR="00E1550F" w:rsidRDefault="001B54A4" w:rsidP="00A5285F">
      <w:pPr>
        <w:tabs>
          <w:tab w:val="left" w:pos="700"/>
        </w:tabs>
        <w:spacing w:line="360" w:lineRule="auto"/>
        <w:jc w:val="center"/>
      </w:pPr>
      <w:r>
        <w:t>rektor UP</w:t>
      </w:r>
    </w:p>
    <w:p w14:paraId="08A67492" w14:textId="77777777" w:rsidR="00E1550F" w:rsidRDefault="00E1550F" w:rsidP="00A5285F">
      <w:pPr>
        <w:tabs>
          <w:tab w:val="left" w:pos="700"/>
        </w:tabs>
        <w:spacing w:line="360" w:lineRule="auto"/>
        <w:jc w:val="center"/>
      </w:pPr>
    </w:p>
    <w:p w14:paraId="74D2C360" w14:textId="77777777" w:rsidR="00E1550F" w:rsidRDefault="00E1550F" w:rsidP="00A5285F">
      <w:pPr>
        <w:spacing w:line="360" w:lineRule="auto"/>
        <w:jc w:val="center"/>
      </w:pPr>
    </w:p>
    <w:p w14:paraId="549E3EDF" w14:textId="77777777" w:rsidR="00E1550F" w:rsidRDefault="001B54A4" w:rsidP="00A5285F">
      <w:pPr>
        <w:spacing w:line="360" w:lineRule="auto"/>
        <w:jc w:val="center"/>
      </w:pPr>
      <w:r>
        <w:t>doc. Mgr. Jiří Langer, Ph.D., v. r.</w:t>
      </w:r>
    </w:p>
    <w:p w14:paraId="00685C5B" w14:textId="67986C2D" w:rsidR="00C528A5" w:rsidRDefault="001B54A4" w:rsidP="006B3047">
      <w:pPr>
        <w:spacing w:line="360" w:lineRule="auto"/>
        <w:jc w:val="center"/>
      </w:pPr>
      <w:r>
        <w:t>předseda AS UP</w:t>
      </w:r>
    </w:p>
    <w:p w14:paraId="11B5A97A" w14:textId="77777777" w:rsidR="001D0907" w:rsidRDefault="001D0907" w:rsidP="006B3047">
      <w:pPr>
        <w:spacing w:line="360" w:lineRule="auto"/>
        <w:jc w:val="center"/>
      </w:pPr>
    </w:p>
    <w:p w14:paraId="0ABDF695" w14:textId="77777777" w:rsidR="001D0907" w:rsidRDefault="001D0907" w:rsidP="001D0907">
      <w:pPr>
        <w:spacing w:line="360" w:lineRule="auto"/>
        <w:jc w:val="both"/>
        <w:rPr>
          <w:b/>
        </w:rPr>
      </w:pPr>
    </w:p>
    <w:p w14:paraId="34A97497" w14:textId="77777777" w:rsidR="001D0907" w:rsidRDefault="001D0907" w:rsidP="001D0907">
      <w:pPr>
        <w:spacing w:line="360" w:lineRule="auto"/>
        <w:jc w:val="both"/>
        <w:rPr>
          <w:b/>
        </w:rPr>
      </w:pPr>
    </w:p>
    <w:p w14:paraId="63EAA31D" w14:textId="77777777" w:rsidR="001D0907" w:rsidRDefault="001D0907" w:rsidP="001D0907">
      <w:pPr>
        <w:spacing w:line="360" w:lineRule="auto"/>
        <w:jc w:val="both"/>
        <w:rPr>
          <w:b/>
        </w:rPr>
      </w:pPr>
    </w:p>
    <w:p w14:paraId="3B807CB5" w14:textId="77777777" w:rsidR="001D0907" w:rsidRDefault="001D0907" w:rsidP="001D0907">
      <w:pPr>
        <w:spacing w:line="360" w:lineRule="auto"/>
        <w:jc w:val="both"/>
        <w:rPr>
          <w:b/>
        </w:rPr>
      </w:pPr>
    </w:p>
    <w:p w14:paraId="4B3CF82E" w14:textId="77777777" w:rsidR="001D0907" w:rsidRDefault="001D0907" w:rsidP="001D0907">
      <w:pPr>
        <w:spacing w:line="360" w:lineRule="auto"/>
        <w:jc w:val="both"/>
        <w:rPr>
          <w:b/>
        </w:rPr>
      </w:pPr>
    </w:p>
    <w:p w14:paraId="7D09E109" w14:textId="77777777" w:rsidR="001D0907" w:rsidRDefault="001D0907" w:rsidP="001D0907">
      <w:pPr>
        <w:spacing w:line="360" w:lineRule="auto"/>
        <w:jc w:val="both"/>
        <w:rPr>
          <w:b/>
        </w:rPr>
      </w:pPr>
    </w:p>
    <w:p w14:paraId="36EF70D1" w14:textId="77777777" w:rsidR="001D0907" w:rsidRDefault="001D0907" w:rsidP="001D0907">
      <w:pPr>
        <w:spacing w:line="360" w:lineRule="auto"/>
        <w:jc w:val="both"/>
        <w:rPr>
          <w:b/>
        </w:rPr>
      </w:pPr>
    </w:p>
    <w:p w14:paraId="01336CB7" w14:textId="66477C6A" w:rsidR="001D0907" w:rsidRPr="00493E41" w:rsidRDefault="001D0907" w:rsidP="001D0907">
      <w:pPr>
        <w:spacing w:line="360" w:lineRule="auto"/>
        <w:jc w:val="both"/>
        <w:rPr>
          <w:color w:val="1F4E79"/>
          <w:sz w:val="32"/>
          <w:szCs w:val="32"/>
        </w:rPr>
      </w:pPr>
    </w:p>
    <w:sectPr w:rsidR="001D0907" w:rsidRPr="00493E41" w:rsidSect="000F30BD">
      <w:headerReference w:type="default" r:id="rId15"/>
      <w:footerReference w:type="default" r:id="rId16"/>
      <w:pgSz w:w="11906" w:h="16838"/>
      <w:pgMar w:top="1417" w:right="1417" w:bottom="1417" w:left="1417" w:header="708" w:footer="708" w:gutter="0"/>
      <w:pgNumType w:start="1"/>
      <w:cols w:space="708"/>
      <w:titlePg/>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Benda Pavel" w:date="2020-01-31T13:17:00Z" w:initials="BP">
    <w:p w14:paraId="391F80D3" w14:textId="4F53CA23" w:rsidR="00356E55" w:rsidRDefault="00356E55">
      <w:pPr>
        <w:pStyle w:val="Textkomente"/>
      </w:pPr>
      <w:r>
        <w:rPr>
          <w:rStyle w:val="Odkaznakoment"/>
        </w:rPr>
        <w:annotationRef/>
      </w:r>
      <w:r>
        <w:t>Na rozdíl od verze schválené AS UP 11. 12. 2020 rektor UP navrhuje změnit čl. koncepčně, zásadním způsobem, ve smyslu změny obsahu a struktury čl. 7. Proto je vkládán zcela nový čl. 7.</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1F80D3"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385DA" w14:textId="77777777" w:rsidR="000916AD" w:rsidRDefault="000916AD">
      <w:pPr>
        <w:spacing w:after="0" w:line="240" w:lineRule="auto"/>
      </w:pPr>
      <w:r>
        <w:separator/>
      </w:r>
    </w:p>
  </w:endnote>
  <w:endnote w:type="continuationSeparator" w:id="0">
    <w:p w14:paraId="0A6454B7" w14:textId="77777777" w:rsidR="000916AD" w:rsidRDefault="000916AD">
      <w:pPr>
        <w:spacing w:after="0" w:line="240" w:lineRule="auto"/>
      </w:pPr>
      <w:r>
        <w:continuationSeparator/>
      </w:r>
    </w:p>
  </w:endnote>
  <w:endnote w:type="continuationNotice" w:id="1">
    <w:p w14:paraId="52CCEF53" w14:textId="77777777" w:rsidR="000916AD" w:rsidRDefault="000916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ambria">
    <w:panose1 w:val="02040503050406030204"/>
    <w:charset w:val="EE"/>
    <w:family w:val="roman"/>
    <w:pitch w:val="variable"/>
    <w:sig w:usb0="A00002EF" w:usb1="4000004B" w:usb2="00000000" w:usb3="00000000" w:csb0="0000019F" w:csb1="00000000"/>
  </w:font>
  <w:font w:name="Palatino">
    <w:charset w:val="EE"/>
    <w:family w:val="roman"/>
    <w:pitch w:val="variable"/>
    <w:sig w:usb0="00000007" w:usb1="00000000" w:usb2="00000000" w:usb3="00000000" w:csb0="00000093" w:csb1="00000000"/>
  </w:font>
  <w:font w:name="PalatinoCE-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AA5DF" w14:textId="01BEE421" w:rsidR="00F55AD1" w:rsidRDefault="00F55AD1">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012BDB">
      <w:rPr>
        <w:noProof/>
        <w:color w:val="000000"/>
      </w:rPr>
      <w:t>16</w:t>
    </w:r>
    <w:r>
      <w:rPr>
        <w:color w:val="000000"/>
      </w:rPr>
      <w:fldChar w:fldCharType="end"/>
    </w:r>
  </w:p>
  <w:p w14:paraId="685A2A9C" w14:textId="77777777" w:rsidR="00F55AD1" w:rsidRDefault="00F55AD1">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E4D8B" w14:textId="77777777" w:rsidR="000916AD" w:rsidRDefault="000916AD">
      <w:pPr>
        <w:spacing w:after="0" w:line="240" w:lineRule="auto"/>
      </w:pPr>
      <w:r>
        <w:separator/>
      </w:r>
    </w:p>
  </w:footnote>
  <w:footnote w:type="continuationSeparator" w:id="0">
    <w:p w14:paraId="48F4039C" w14:textId="77777777" w:rsidR="000916AD" w:rsidRDefault="000916AD">
      <w:pPr>
        <w:spacing w:after="0" w:line="240" w:lineRule="auto"/>
      </w:pPr>
      <w:r>
        <w:continuationSeparator/>
      </w:r>
    </w:p>
  </w:footnote>
  <w:footnote w:type="continuationNotice" w:id="1">
    <w:p w14:paraId="00A1F810" w14:textId="77777777" w:rsidR="000916AD" w:rsidRDefault="000916AD">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A7D7" w14:textId="35EC2B21" w:rsidR="00F55AD1" w:rsidRDefault="0071216F">
    <w:pPr>
      <w:pBdr>
        <w:top w:val="nil"/>
        <w:left w:val="nil"/>
        <w:bottom w:val="nil"/>
        <w:right w:val="nil"/>
        <w:between w:val="nil"/>
      </w:pBdr>
      <w:tabs>
        <w:tab w:val="center" w:pos="4536"/>
        <w:tab w:val="right" w:pos="9072"/>
      </w:tabs>
      <w:spacing w:after="0" w:line="240" w:lineRule="auto"/>
      <w:rPr>
        <w:color w:val="000000"/>
      </w:rPr>
    </w:pPr>
    <w:r>
      <w:rPr>
        <w:color w:val="231F20"/>
        <w:sz w:val="16"/>
        <w:szCs w:val="16"/>
      </w:rPr>
      <w:t xml:space="preserve">                                                                                                                                                                  Vnitřní p</w:t>
    </w:r>
    <w:r w:rsidR="00A802F5">
      <w:rPr>
        <w:color w:val="231F20"/>
        <w:sz w:val="16"/>
        <w:szCs w:val="16"/>
      </w:rPr>
      <w:t>ř</w:t>
    </w:r>
    <w:r>
      <w:rPr>
        <w:color w:val="231F20"/>
        <w:sz w:val="16"/>
        <w:szCs w:val="16"/>
      </w:rPr>
      <w:t xml:space="preserve">edpis UP č. </w:t>
    </w:r>
    <w:r w:rsidRPr="00B56BE4">
      <w:rPr>
        <w:color w:val="231F20"/>
        <w:sz w:val="16"/>
        <w:szCs w:val="16"/>
      </w:rPr>
      <w:t>A-</w:t>
    </w:r>
    <w:r>
      <w:rPr>
        <w:color w:val="231F20"/>
        <w:sz w:val="16"/>
        <w:szCs w:val="16"/>
      </w:rPr>
      <w:t>1</w:t>
    </w:r>
    <w:r w:rsidRPr="00B56BE4">
      <w:rPr>
        <w:color w:val="231F20"/>
        <w:sz w:val="16"/>
        <w:szCs w:val="16"/>
      </w:rPr>
      <w:t>/2017</w:t>
    </w:r>
    <w:r w:rsidRPr="00B56BE4">
      <w:rPr>
        <w:rFonts w:eastAsia="Calibri"/>
        <w:color w:val="000000"/>
        <w:sz w:val="16"/>
        <w:szCs w:val="16"/>
      </w:rPr>
      <w:t>-</w:t>
    </w:r>
    <w:r>
      <w:rPr>
        <w:rFonts w:eastAsia="Calibri"/>
        <w:color w:val="000000"/>
        <w:sz w:val="16"/>
        <w:szCs w:val="16"/>
      </w:rPr>
      <w:t>N</w:t>
    </w:r>
    <w:r w:rsidRPr="00B56BE4">
      <w:rPr>
        <w:rFonts w:eastAsia="Calibri"/>
        <w:color w:val="000000"/>
        <w:sz w:val="16"/>
        <w:szCs w:val="16"/>
      </w:rPr>
      <w:t>0</w:t>
    </w:r>
    <w:r>
      <w:rPr>
        <w:rFonts w:eastAsia="Calibri"/>
        <w:color w:val="000000"/>
        <w:sz w:val="16"/>
        <w:szCs w:val="16"/>
      </w:rPr>
      <w:t>5</w:t>
    </w:r>
    <w:r w:rsidR="00F55AD1">
      <w:rPr>
        <w:color w:val="00000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5921"/>
    <w:multiLevelType w:val="multilevel"/>
    <w:tmpl w:val="1B12D0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4BA04C0"/>
    <w:multiLevelType w:val="multilevel"/>
    <w:tmpl w:val="F948EABE"/>
    <w:lvl w:ilvl="0">
      <w:start w:val="1"/>
      <w:numFmt w:val="decimal"/>
      <w:pStyle w:val="Nadpis2"/>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DC4558F"/>
    <w:multiLevelType w:val="multilevel"/>
    <w:tmpl w:val="4CAA8B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20671D"/>
    <w:multiLevelType w:val="multilevel"/>
    <w:tmpl w:val="356A7526"/>
    <w:lvl w:ilvl="0">
      <w:start w:val="1"/>
      <w:numFmt w:val="lowerLetter"/>
      <w:lvlText w:val="%1)"/>
      <w:lvlJc w:val="left"/>
      <w:pPr>
        <w:ind w:left="644" w:hanging="358"/>
      </w:pPr>
      <w:rPr>
        <w:color w:val="000000"/>
        <w:u w:val="none"/>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0F4B5CCC"/>
    <w:multiLevelType w:val="hybridMultilevel"/>
    <w:tmpl w:val="BD6E9D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324DEB"/>
    <w:multiLevelType w:val="multilevel"/>
    <w:tmpl w:val="E5905F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B879C7"/>
    <w:multiLevelType w:val="multilevel"/>
    <w:tmpl w:val="17C68E5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7A486D"/>
    <w:multiLevelType w:val="multilevel"/>
    <w:tmpl w:val="84589F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AF6166"/>
    <w:multiLevelType w:val="multilevel"/>
    <w:tmpl w:val="988CBB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ED32F36"/>
    <w:multiLevelType w:val="multilevel"/>
    <w:tmpl w:val="E5405F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21B2544"/>
    <w:multiLevelType w:val="multilevel"/>
    <w:tmpl w:val="9A067F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4E2522"/>
    <w:multiLevelType w:val="hybridMultilevel"/>
    <w:tmpl w:val="13E6CE6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F15ADA"/>
    <w:multiLevelType w:val="multilevel"/>
    <w:tmpl w:val="45F8A820"/>
    <w:lvl w:ilvl="0">
      <w:start w:val="1"/>
      <w:numFmt w:val="decimal"/>
      <w:lvlText w:val="%1."/>
      <w:lvlJc w:val="left"/>
      <w:pPr>
        <w:ind w:left="333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C478A2"/>
    <w:multiLevelType w:val="multilevel"/>
    <w:tmpl w:val="7EF2ABDC"/>
    <w:lvl w:ilvl="0">
      <w:start w:val="2"/>
      <w:numFmt w:val="decimal"/>
      <w:lvlText w:val="%1."/>
      <w:lvlJc w:val="left"/>
      <w:pPr>
        <w:ind w:left="720" w:hanging="360"/>
      </w:p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E83933"/>
    <w:multiLevelType w:val="multilevel"/>
    <w:tmpl w:val="9EB8689E"/>
    <w:lvl w:ilvl="0">
      <w:start w:val="1"/>
      <w:numFmt w:val="decimal"/>
      <w:lvlText w:val="%1."/>
      <w:lvlJc w:val="left"/>
      <w:pPr>
        <w:ind w:left="720" w:hanging="360"/>
      </w:p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D140DD"/>
    <w:multiLevelType w:val="multilevel"/>
    <w:tmpl w:val="4238C31A"/>
    <w:lvl w:ilvl="0">
      <w:start w:val="1"/>
      <w:numFmt w:val="lowerLetter"/>
      <w:lvlText w:val="%1)"/>
      <w:lvlJc w:val="left"/>
      <w:pPr>
        <w:ind w:left="704" w:hanging="41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15:restartNumberingAfterBreak="0">
    <w:nsid w:val="32DE254F"/>
    <w:multiLevelType w:val="multilevel"/>
    <w:tmpl w:val="11A2DEE6"/>
    <w:lvl w:ilvl="0">
      <w:start w:val="1"/>
      <w:numFmt w:val="lowerLetter"/>
      <w:lvlText w:val="%1)"/>
      <w:lvlJc w:val="left"/>
      <w:pPr>
        <w:ind w:left="1571" w:hanging="359"/>
      </w:pPr>
      <w:rPr>
        <w:color w:val="00000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7" w15:restartNumberingAfterBreak="0">
    <w:nsid w:val="339813AE"/>
    <w:multiLevelType w:val="multilevel"/>
    <w:tmpl w:val="498CE87E"/>
    <w:lvl w:ilvl="0">
      <w:start w:val="1"/>
      <w:numFmt w:val="decimal"/>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15:restartNumberingAfterBreak="0">
    <w:nsid w:val="38026B50"/>
    <w:multiLevelType w:val="multilevel"/>
    <w:tmpl w:val="7A0EE446"/>
    <w:lvl w:ilvl="0">
      <w:start w:val="1"/>
      <w:numFmt w:val="lowerLetter"/>
      <w:lvlText w:val="%1)"/>
      <w:lvlJc w:val="left"/>
      <w:pPr>
        <w:ind w:left="644" w:hanging="359"/>
      </w:pPr>
      <w:rPr>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9" w15:restartNumberingAfterBreak="0">
    <w:nsid w:val="383D38E6"/>
    <w:multiLevelType w:val="multilevel"/>
    <w:tmpl w:val="1CD44EDE"/>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B2E1623"/>
    <w:multiLevelType w:val="multilevel"/>
    <w:tmpl w:val="D5F25E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0D84DFB"/>
    <w:multiLevelType w:val="multilevel"/>
    <w:tmpl w:val="A7A051A4"/>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C433EB"/>
    <w:multiLevelType w:val="multilevel"/>
    <w:tmpl w:val="E6EA6218"/>
    <w:lvl w:ilvl="0">
      <w:start w:val="1"/>
      <w:numFmt w:val="lowerLetter"/>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457F5FE6"/>
    <w:multiLevelType w:val="multilevel"/>
    <w:tmpl w:val="9EB8689E"/>
    <w:lvl w:ilvl="0">
      <w:start w:val="1"/>
      <w:numFmt w:val="decimal"/>
      <w:lvlText w:val="%1."/>
      <w:lvlJc w:val="left"/>
      <w:pPr>
        <w:ind w:left="720" w:hanging="360"/>
      </w:p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73446C4"/>
    <w:multiLevelType w:val="hybridMultilevel"/>
    <w:tmpl w:val="24FE93C4"/>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4DB85DF1"/>
    <w:multiLevelType w:val="multilevel"/>
    <w:tmpl w:val="7DEAF3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7B50180"/>
    <w:multiLevelType w:val="multilevel"/>
    <w:tmpl w:val="79E6F8AE"/>
    <w:lvl w:ilvl="0">
      <w:start w:val="1"/>
      <w:numFmt w:val="decimal"/>
      <w:lvlText w:val="%1."/>
      <w:lvlJc w:val="left"/>
      <w:pPr>
        <w:ind w:left="61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85918A5"/>
    <w:multiLevelType w:val="hybridMultilevel"/>
    <w:tmpl w:val="4258BB9C"/>
    <w:lvl w:ilvl="0" w:tplc="EF8673D6">
      <w:start w:val="1"/>
      <w:numFmt w:val="decimal"/>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90C70E0"/>
    <w:multiLevelType w:val="multilevel"/>
    <w:tmpl w:val="06E4DCBA"/>
    <w:lvl w:ilvl="0">
      <w:start w:val="1"/>
      <w:numFmt w:val="lowerLetter"/>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9" w15:restartNumberingAfterBreak="0">
    <w:nsid w:val="597D5CDA"/>
    <w:multiLevelType w:val="singleLevel"/>
    <w:tmpl w:val="BB30AE12"/>
    <w:lvl w:ilvl="0">
      <w:start w:val="1"/>
      <w:numFmt w:val="lowerLetter"/>
      <w:lvlText w:val="%1)"/>
      <w:legacy w:legacy="1" w:legacySpace="0" w:legacyIndent="283"/>
      <w:lvlJc w:val="left"/>
      <w:pPr>
        <w:ind w:left="567" w:hanging="283"/>
      </w:pPr>
    </w:lvl>
  </w:abstractNum>
  <w:abstractNum w:abstractNumId="30" w15:restartNumberingAfterBreak="0">
    <w:nsid w:val="5C9D3E52"/>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CF97CF8"/>
    <w:multiLevelType w:val="multilevel"/>
    <w:tmpl w:val="FDBA8F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0112A5E"/>
    <w:multiLevelType w:val="hybridMultilevel"/>
    <w:tmpl w:val="2050DD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C5433B"/>
    <w:multiLevelType w:val="multilevel"/>
    <w:tmpl w:val="C39490E0"/>
    <w:lvl w:ilvl="0">
      <w:start w:val="1"/>
      <w:numFmt w:val="lowerLetter"/>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4" w15:restartNumberingAfterBreak="0">
    <w:nsid w:val="6275653C"/>
    <w:multiLevelType w:val="multilevel"/>
    <w:tmpl w:val="E85806DC"/>
    <w:lvl w:ilvl="0">
      <w:start w:val="1"/>
      <w:numFmt w:val="decimal"/>
      <w:lvlText w:val="%1."/>
      <w:lvlJc w:val="left"/>
      <w:pPr>
        <w:ind w:left="360" w:hanging="360"/>
      </w:pPr>
      <w:rPr>
        <w:rFonts w:ascii="Georgia" w:eastAsia="Times New Roman" w:hAnsi="Georgia" w:cs="Times New Roman" w:hint="default"/>
        <w:b w:val="0"/>
        <w:i w:val="0"/>
        <w:u w:val="none"/>
      </w:rPr>
    </w:lvl>
    <w:lvl w:ilvl="1">
      <w:start w:val="1"/>
      <w:numFmt w:val="lowerLetter"/>
      <w:lvlText w:val="%2."/>
      <w:lvlJc w:val="left"/>
      <w:pPr>
        <w:ind w:left="448" w:hanging="360"/>
      </w:pPr>
    </w:lvl>
    <w:lvl w:ilvl="2">
      <w:start w:val="1"/>
      <w:numFmt w:val="lowerRoman"/>
      <w:lvlText w:val="%3."/>
      <w:lvlJc w:val="right"/>
      <w:pPr>
        <w:ind w:left="1168" w:hanging="180"/>
      </w:pPr>
    </w:lvl>
    <w:lvl w:ilvl="3">
      <w:start w:val="1"/>
      <w:numFmt w:val="decimal"/>
      <w:lvlText w:val="%4."/>
      <w:lvlJc w:val="left"/>
      <w:pPr>
        <w:ind w:left="1888" w:hanging="360"/>
      </w:pPr>
    </w:lvl>
    <w:lvl w:ilvl="4">
      <w:start w:val="1"/>
      <w:numFmt w:val="lowerLetter"/>
      <w:lvlText w:val="%5."/>
      <w:lvlJc w:val="left"/>
      <w:pPr>
        <w:ind w:left="2608" w:hanging="360"/>
      </w:pPr>
    </w:lvl>
    <w:lvl w:ilvl="5">
      <w:start w:val="1"/>
      <w:numFmt w:val="lowerRoman"/>
      <w:lvlText w:val="%6."/>
      <w:lvlJc w:val="right"/>
      <w:pPr>
        <w:ind w:left="3328" w:hanging="180"/>
      </w:pPr>
    </w:lvl>
    <w:lvl w:ilvl="6">
      <w:start w:val="1"/>
      <w:numFmt w:val="decimal"/>
      <w:lvlText w:val="%7."/>
      <w:lvlJc w:val="left"/>
      <w:pPr>
        <w:ind w:left="4048" w:hanging="360"/>
      </w:pPr>
    </w:lvl>
    <w:lvl w:ilvl="7">
      <w:start w:val="1"/>
      <w:numFmt w:val="lowerLetter"/>
      <w:lvlText w:val="%8."/>
      <w:lvlJc w:val="left"/>
      <w:pPr>
        <w:ind w:left="4768" w:hanging="360"/>
      </w:pPr>
    </w:lvl>
    <w:lvl w:ilvl="8">
      <w:start w:val="1"/>
      <w:numFmt w:val="lowerRoman"/>
      <w:lvlText w:val="%9."/>
      <w:lvlJc w:val="right"/>
      <w:pPr>
        <w:ind w:left="5488" w:hanging="180"/>
      </w:pPr>
    </w:lvl>
  </w:abstractNum>
  <w:abstractNum w:abstractNumId="35" w15:restartNumberingAfterBreak="0">
    <w:nsid w:val="69BB6D9A"/>
    <w:multiLevelType w:val="multilevel"/>
    <w:tmpl w:val="16C6092E"/>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36" w15:restartNumberingAfterBreak="0">
    <w:nsid w:val="6B562366"/>
    <w:multiLevelType w:val="multilevel"/>
    <w:tmpl w:val="6DC4887A"/>
    <w:lvl w:ilvl="0">
      <w:start w:val="1"/>
      <w:numFmt w:val="decimal"/>
      <w:lvlText w:val="%1."/>
      <w:lvlJc w:val="left"/>
      <w:pPr>
        <w:ind w:left="360" w:hanging="360"/>
      </w:pPr>
      <w:rPr>
        <w:rFonts w:ascii="Times New Roman" w:eastAsia="Times New Roman" w:hAnsi="Times New Roman" w:cs="Times New Roman"/>
        <w:b w:val="0"/>
        <w:i w:val="0"/>
      </w:rPr>
    </w:lvl>
    <w:lvl w:ilvl="1">
      <w:start w:val="1"/>
      <w:numFmt w:val="lowerLetter"/>
      <w:lvlText w:val="%2."/>
      <w:lvlJc w:val="left"/>
      <w:pPr>
        <w:ind w:left="448" w:hanging="360"/>
      </w:pPr>
    </w:lvl>
    <w:lvl w:ilvl="2">
      <w:start w:val="1"/>
      <w:numFmt w:val="lowerRoman"/>
      <w:lvlText w:val="%3."/>
      <w:lvlJc w:val="right"/>
      <w:pPr>
        <w:ind w:left="1168" w:hanging="180"/>
      </w:pPr>
    </w:lvl>
    <w:lvl w:ilvl="3">
      <w:start w:val="1"/>
      <w:numFmt w:val="decimal"/>
      <w:lvlText w:val="%4."/>
      <w:lvlJc w:val="left"/>
      <w:pPr>
        <w:ind w:left="1888" w:hanging="360"/>
      </w:pPr>
    </w:lvl>
    <w:lvl w:ilvl="4">
      <w:start w:val="1"/>
      <w:numFmt w:val="lowerLetter"/>
      <w:lvlText w:val="%5."/>
      <w:lvlJc w:val="left"/>
      <w:pPr>
        <w:ind w:left="2608" w:hanging="360"/>
      </w:pPr>
    </w:lvl>
    <w:lvl w:ilvl="5">
      <w:start w:val="1"/>
      <w:numFmt w:val="lowerRoman"/>
      <w:lvlText w:val="%6."/>
      <w:lvlJc w:val="right"/>
      <w:pPr>
        <w:ind w:left="3328" w:hanging="180"/>
      </w:pPr>
    </w:lvl>
    <w:lvl w:ilvl="6">
      <w:start w:val="1"/>
      <w:numFmt w:val="decimal"/>
      <w:lvlText w:val="%7."/>
      <w:lvlJc w:val="left"/>
      <w:pPr>
        <w:ind w:left="4048" w:hanging="360"/>
      </w:pPr>
    </w:lvl>
    <w:lvl w:ilvl="7">
      <w:start w:val="1"/>
      <w:numFmt w:val="lowerLetter"/>
      <w:lvlText w:val="%8."/>
      <w:lvlJc w:val="left"/>
      <w:pPr>
        <w:ind w:left="4768" w:hanging="360"/>
      </w:pPr>
    </w:lvl>
    <w:lvl w:ilvl="8">
      <w:start w:val="1"/>
      <w:numFmt w:val="lowerRoman"/>
      <w:lvlText w:val="%9."/>
      <w:lvlJc w:val="right"/>
      <w:pPr>
        <w:ind w:left="5488" w:hanging="180"/>
      </w:pPr>
    </w:lvl>
  </w:abstractNum>
  <w:abstractNum w:abstractNumId="37" w15:restartNumberingAfterBreak="0">
    <w:nsid w:val="6DF22CAB"/>
    <w:multiLevelType w:val="multilevel"/>
    <w:tmpl w:val="99F23F40"/>
    <w:lvl w:ilvl="0">
      <w:start w:val="1"/>
      <w:numFmt w:val="lowerLetter"/>
      <w:lvlText w:val="%1)"/>
      <w:lvlJc w:val="left"/>
      <w:pPr>
        <w:ind w:left="1364" w:hanging="360"/>
      </w:p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38" w15:restartNumberingAfterBreak="0">
    <w:nsid w:val="70B05A26"/>
    <w:multiLevelType w:val="multilevel"/>
    <w:tmpl w:val="458A1FE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9" w15:restartNumberingAfterBreak="0">
    <w:nsid w:val="73722CE6"/>
    <w:multiLevelType w:val="multilevel"/>
    <w:tmpl w:val="F35E012A"/>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ascii="Times New Roman" w:eastAsia="Times New Roman" w:hAnsi="Times New Roman" w:cs="Times New Roman"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0" w15:restartNumberingAfterBreak="0">
    <w:nsid w:val="74DC7658"/>
    <w:multiLevelType w:val="multilevel"/>
    <w:tmpl w:val="C742DA5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4E4275F"/>
    <w:multiLevelType w:val="multilevel"/>
    <w:tmpl w:val="541ACD0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71C2FDC"/>
    <w:multiLevelType w:val="multilevel"/>
    <w:tmpl w:val="6ECAC0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A932FA8"/>
    <w:multiLevelType w:val="multilevel"/>
    <w:tmpl w:val="F4F622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B472BD3"/>
    <w:multiLevelType w:val="multilevel"/>
    <w:tmpl w:val="F560E41C"/>
    <w:lvl w:ilvl="0">
      <w:start w:val="1"/>
      <w:numFmt w:val="bullet"/>
      <w:lvlText w:val="●"/>
      <w:lvlJc w:val="left"/>
      <w:pPr>
        <w:ind w:left="781" w:hanging="360"/>
      </w:pPr>
      <w:rPr>
        <w:rFonts w:ascii="Noto Sans Symbols" w:eastAsia="Noto Sans Symbols" w:hAnsi="Noto Sans Symbols" w:cs="Noto Sans Symbols"/>
      </w:rPr>
    </w:lvl>
    <w:lvl w:ilvl="1">
      <w:start w:val="1"/>
      <w:numFmt w:val="bullet"/>
      <w:lvlText w:val="o"/>
      <w:lvlJc w:val="left"/>
      <w:pPr>
        <w:ind w:left="1501" w:hanging="360"/>
      </w:pPr>
      <w:rPr>
        <w:rFonts w:ascii="Courier New" w:eastAsia="Courier New" w:hAnsi="Courier New" w:cs="Courier New"/>
      </w:rPr>
    </w:lvl>
    <w:lvl w:ilvl="2">
      <w:start w:val="1"/>
      <w:numFmt w:val="bullet"/>
      <w:lvlText w:val="▪"/>
      <w:lvlJc w:val="left"/>
      <w:pPr>
        <w:ind w:left="2221" w:hanging="360"/>
      </w:pPr>
      <w:rPr>
        <w:rFonts w:ascii="Noto Sans Symbols" w:eastAsia="Noto Sans Symbols" w:hAnsi="Noto Sans Symbols" w:cs="Noto Sans Symbols"/>
      </w:rPr>
    </w:lvl>
    <w:lvl w:ilvl="3">
      <w:start w:val="1"/>
      <w:numFmt w:val="bullet"/>
      <w:lvlText w:val="●"/>
      <w:lvlJc w:val="left"/>
      <w:pPr>
        <w:ind w:left="2941" w:hanging="360"/>
      </w:pPr>
      <w:rPr>
        <w:rFonts w:ascii="Noto Sans Symbols" w:eastAsia="Noto Sans Symbols" w:hAnsi="Noto Sans Symbols" w:cs="Noto Sans Symbols"/>
      </w:rPr>
    </w:lvl>
    <w:lvl w:ilvl="4">
      <w:start w:val="1"/>
      <w:numFmt w:val="bullet"/>
      <w:lvlText w:val="o"/>
      <w:lvlJc w:val="left"/>
      <w:pPr>
        <w:ind w:left="3661" w:hanging="360"/>
      </w:pPr>
      <w:rPr>
        <w:rFonts w:ascii="Courier New" w:eastAsia="Courier New" w:hAnsi="Courier New" w:cs="Courier New"/>
      </w:rPr>
    </w:lvl>
    <w:lvl w:ilvl="5">
      <w:start w:val="1"/>
      <w:numFmt w:val="bullet"/>
      <w:lvlText w:val="▪"/>
      <w:lvlJc w:val="left"/>
      <w:pPr>
        <w:ind w:left="4381" w:hanging="360"/>
      </w:pPr>
      <w:rPr>
        <w:rFonts w:ascii="Noto Sans Symbols" w:eastAsia="Noto Sans Symbols" w:hAnsi="Noto Sans Symbols" w:cs="Noto Sans Symbols"/>
      </w:rPr>
    </w:lvl>
    <w:lvl w:ilvl="6">
      <w:start w:val="1"/>
      <w:numFmt w:val="bullet"/>
      <w:lvlText w:val="●"/>
      <w:lvlJc w:val="left"/>
      <w:pPr>
        <w:ind w:left="5101" w:hanging="360"/>
      </w:pPr>
      <w:rPr>
        <w:rFonts w:ascii="Noto Sans Symbols" w:eastAsia="Noto Sans Symbols" w:hAnsi="Noto Sans Symbols" w:cs="Noto Sans Symbols"/>
      </w:rPr>
    </w:lvl>
    <w:lvl w:ilvl="7">
      <w:start w:val="1"/>
      <w:numFmt w:val="bullet"/>
      <w:lvlText w:val="o"/>
      <w:lvlJc w:val="left"/>
      <w:pPr>
        <w:ind w:left="5821" w:hanging="360"/>
      </w:pPr>
      <w:rPr>
        <w:rFonts w:ascii="Courier New" w:eastAsia="Courier New" w:hAnsi="Courier New" w:cs="Courier New"/>
      </w:rPr>
    </w:lvl>
    <w:lvl w:ilvl="8">
      <w:start w:val="1"/>
      <w:numFmt w:val="bullet"/>
      <w:lvlText w:val="▪"/>
      <w:lvlJc w:val="left"/>
      <w:pPr>
        <w:ind w:left="6541" w:hanging="360"/>
      </w:pPr>
      <w:rPr>
        <w:rFonts w:ascii="Noto Sans Symbols" w:eastAsia="Noto Sans Symbols" w:hAnsi="Noto Sans Symbols" w:cs="Noto Sans Symbols"/>
      </w:rPr>
    </w:lvl>
  </w:abstractNum>
  <w:abstractNum w:abstractNumId="45" w15:restartNumberingAfterBreak="0">
    <w:nsid w:val="7D853443"/>
    <w:multiLevelType w:val="multilevel"/>
    <w:tmpl w:val="47B8AF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3"/>
  </w:num>
  <w:num w:numId="3">
    <w:abstractNumId w:val="34"/>
  </w:num>
  <w:num w:numId="4">
    <w:abstractNumId w:val="42"/>
  </w:num>
  <w:num w:numId="5">
    <w:abstractNumId w:val="41"/>
  </w:num>
  <w:num w:numId="6">
    <w:abstractNumId w:val="7"/>
  </w:num>
  <w:num w:numId="7">
    <w:abstractNumId w:val="6"/>
  </w:num>
  <w:num w:numId="8">
    <w:abstractNumId w:val="45"/>
  </w:num>
  <w:num w:numId="9">
    <w:abstractNumId w:val="23"/>
  </w:num>
  <w:num w:numId="10">
    <w:abstractNumId w:val="1"/>
  </w:num>
  <w:num w:numId="11">
    <w:abstractNumId w:val="18"/>
  </w:num>
  <w:num w:numId="12">
    <w:abstractNumId w:val="35"/>
  </w:num>
  <w:num w:numId="13">
    <w:abstractNumId w:val="21"/>
  </w:num>
  <w:num w:numId="14">
    <w:abstractNumId w:val="25"/>
  </w:num>
  <w:num w:numId="15">
    <w:abstractNumId w:val="33"/>
  </w:num>
  <w:num w:numId="16">
    <w:abstractNumId w:val="19"/>
  </w:num>
  <w:num w:numId="17">
    <w:abstractNumId w:val="0"/>
  </w:num>
  <w:num w:numId="18">
    <w:abstractNumId w:val="13"/>
  </w:num>
  <w:num w:numId="19">
    <w:abstractNumId w:val="22"/>
  </w:num>
  <w:num w:numId="20">
    <w:abstractNumId w:val="31"/>
  </w:num>
  <w:num w:numId="21">
    <w:abstractNumId w:val="15"/>
  </w:num>
  <w:num w:numId="22">
    <w:abstractNumId w:val="9"/>
  </w:num>
  <w:num w:numId="23">
    <w:abstractNumId w:val="16"/>
  </w:num>
  <w:num w:numId="24">
    <w:abstractNumId w:val="38"/>
  </w:num>
  <w:num w:numId="25">
    <w:abstractNumId w:val="12"/>
  </w:num>
  <w:num w:numId="26">
    <w:abstractNumId w:val="10"/>
  </w:num>
  <w:num w:numId="27">
    <w:abstractNumId w:val="43"/>
  </w:num>
  <w:num w:numId="28">
    <w:abstractNumId w:val="2"/>
  </w:num>
  <w:num w:numId="29">
    <w:abstractNumId w:val="37"/>
  </w:num>
  <w:num w:numId="30">
    <w:abstractNumId w:val="40"/>
  </w:num>
  <w:num w:numId="31">
    <w:abstractNumId w:val="26"/>
  </w:num>
  <w:num w:numId="32">
    <w:abstractNumId w:val="44"/>
  </w:num>
  <w:num w:numId="33">
    <w:abstractNumId w:val="28"/>
  </w:num>
  <w:num w:numId="34">
    <w:abstractNumId w:val="20"/>
  </w:num>
  <w:num w:numId="35">
    <w:abstractNumId w:val="17"/>
  </w:num>
  <w:num w:numId="36">
    <w:abstractNumId w:val="36"/>
  </w:num>
  <w:num w:numId="37">
    <w:abstractNumId w:val="5"/>
  </w:num>
  <w:num w:numId="38">
    <w:abstractNumId w:val="32"/>
  </w:num>
  <w:num w:numId="39">
    <w:abstractNumId w:val="14"/>
  </w:num>
  <w:num w:numId="40">
    <w:abstractNumId w:val="39"/>
  </w:num>
  <w:num w:numId="41">
    <w:abstractNumId w:val="11"/>
  </w:num>
  <w:num w:numId="42">
    <w:abstractNumId w:val="27"/>
  </w:num>
  <w:num w:numId="43">
    <w:abstractNumId w:val="4"/>
  </w:num>
  <w:num w:numId="44">
    <w:abstractNumId w:val="24"/>
  </w:num>
  <w:num w:numId="45">
    <w:abstractNumId w:val="30"/>
  </w:num>
  <w:num w:numId="46">
    <w:abstractNumId w:val="29"/>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hlikova Eva">
    <w15:presenceInfo w15:providerId="AD" w15:userId="S-1-5-21-739464037-2855887325-2484046577-1661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0F"/>
    <w:rsid w:val="00012BDB"/>
    <w:rsid w:val="000136EC"/>
    <w:rsid w:val="000255F8"/>
    <w:rsid w:val="00044990"/>
    <w:rsid w:val="000458CA"/>
    <w:rsid w:val="00051152"/>
    <w:rsid w:val="00051335"/>
    <w:rsid w:val="00051867"/>
    <w:rsid w:val="0007716A"/>
    <w:rsid w:val="000778A9"/>
    <w:rsid w:val="00081DF3"/>
    <w:rsid w:val="0009093D"/>
    <w:rsid w:val="000916AD"/>
    <w:rsid w:val="000A05D5"/>
    <w:rsid w:val="000C3861"/>
    <w:rsid w:val="000D23B8"/>
    <w:rsid w:val="000D3D15"/>
    <w:rsid w:val="000E18BC"/>
    <w:rsid w:val="000E223C"/>
    <w:rsid w:val="000E6791"/>
    <w:rsid w:val="000F0C27"/>
    <w:rsid w:val="000F30BD"/>
    <w:rsid w:val="00112D18"/>
    <w:rsid w:val="00113C76"/>
    <w:rsid w:val="0012354D"/>
    <w:rsid w:val="0012522A"/>
    <w:rsid w:val="00126671"/>
    <w:rsid w:val="001500C8"/>
    <w:rsid w:val="00150A41"/>
    <w:rsid w:val="00157D33"/>
    <w:rsid w:val="0017665E"/>
    <w:rsid w:val="00180ABE"/>
    <w:rsid w:val="001A4B24"/>
    <w:rsid w:val="001A59F6"/>
    <w:rsid w:val="001B54A4"/>
    <w:rsid w:val="001B7B8E"/>
    <w:rsid w:val="001C07A1"/>
    <w:rsid w:val="001C28ED"/>
    <w:rsid w:val="001C48AA"/>
    <w:rsid w:val="001D0907"/>
    <w:rsid w:val="001D096C"/>
    <w:rsid w:val="001D5302"/>
    <w:rsid w:val="001E469B"/>
    <w:rsid w:val="001F022A"/>
    <w:rsid w:val="001F1A70"/>
    <w:rsid w:val="001F7A18"/>
    <w:rsid w:val="0020701F"/>
    <w:rsid w:val="00210422"/>
    <w:rsid w:val="002148F8"/>
    <w:rsid w:val="0023269B"/>
    <w:rsid w:val="002405C8"/>
    <w:rsid w:val="002422B0"/>
    <w:rsid w:val="00253229"/>
    <w:rsid w:val="0027389A"/>
    <w:rsid w:val="00287FDB"/>
    <w:rsid w:val="00290DAD"/>
    <w:rsid w:val="00296AAE"/>
    <w:rsid w:val="002A5B68"/>
    <w:rsid w:val="002B1AF2"/>
    <w:rsid w:val="002B4A20"/>
    <w:rsid w:val="002B5BC1"/>
    <w:rsid w:val="002B6E21"/>
    <w:rsid w:val="002D48E2"/>
    <w:rsid w:val="002D5883"/>
    <w:rsid w:val="002E12D6"/>
    <w:rsid w:val="002E480F"/>
    <w:rsid w:val="002F503C"/>
    <w:rsid w:val="0031515D"/>
    <w:rsid w:val="0031672D"/>
    <w:rsid w:val="003227F8"/>
    <w:rsid w:val="0032385E"/>
    <w:rsid w:val="0032522B"/>
    <w:rsid w:val="00351E4C"/>
    <w:rsid w:val="00356E55"/>
    <w:rsid w:val="00361F88"/>
    <w:rsid w:val="00363EFB"/>
    <w:rsid w:val="00371C8B"/>
    <w:rsid w:val="00383277"/>
    <w:rsid w:val="00397A57"/>
    <w:rsid w:val="003A27BF"/>
    <w:rsid w:val="003A616C"/>
    <w:rsid w:val="003B1E6F"/>
    <w:rsid w:val="003B3C8C"/>
    <w:rsid w:val="003D0386"/>
    <w:rsid w:val="003D628D"/>
    <w:rsid w:val="003D6520"/>
    <w:rsid w:val="00420E38"/>
    <w:rsid w:val="00423DD3"/>
    <w:rsid w:val="004246C4"/>
    <w:rsid w:val="004272A5"/>
    <w:rsid w:val="00430019"/>
    <w:rsid w:val="0043043D"/>
    <w:rsid w:val="0043649A"/>
    <w:rsid w:val="00454B1C"/>
    <w:rsid w:val="00456557"/>
    <w:rsid w:val="00457D9A"/>
    <w:rsid w:val="004628D2"/>
    <w:rsid w:val="004639C9"/>
    <w:rsid w:val="0048668C"/>
    <w:rsid w:val="00486870"/>
    <w:rsid w:val="00490878"/>
    <w:rsid w:val="0049280C"/>
    <w:rsid w:val="00493E41"/>
    <w:rsid w:val="00494507"/>
    <w:rsid w:val="004945EC"/>
    <w:rsid w:val="0049739E"/>
    <w:rsid w:val="004A4056"/>
    <w:rsid w:val="004C23B2"/>
    <w:rsid w:val="004C2A58"/>
    <w:rsid w:val="004C6D1C"/>
    <w:rsid w:val="004C7BF7"/>
    <w:rsid w:val="004E1318"/>
    <w:rsid w:val="004E2C20"/>
    <w:rsid w:val="004E5D0B"/>
    <w:rsid w:val="00504B6E"/>
    <w:rsid w:val="005259DF"/>
    <w:rsid w:val="00532854"/>
    <w:rsid w:val="0053398E"/>
    <w:rsid w:val="00543341"/>
    <w:rsid w:val="005435C8"/>
    <w:rsid w:val="00544AC9"/>
    <w:rsid w:val="00567C66"/>
    <w:rsid w:val="00582221"/>
    <w:rsid w:val="00591DBC"/>
    <w:rsid w:val="0059229B"/>
    <w:rsid w:val="005941D2"/>
    <w:rsid w:val="005952EB"/>
    <w:rsid w:val="00597EE0"/>
    <w:rsid w:val="005B4DA0"/>
    <w:rsid w:val="005B6483"/>
    <w:rsid w:val="005C3480"/>
    <w:rsid w:val="005D6032"/>
    <w:rsid w:val="005D651D"/>
    <w:rsid w:val="005E2FDE"/>
    <w:rsid w:val="005F769E"/>
    <w:rsid w:val="00600142"/>
    <w:rsid w:val="006111E0"/>
    <w:rsid w:val="00611C0F"/>
    <w:rsid w:val="006148F9"/>
    <w:rsid w:val="0062053D"/>
    <w:rsid w:val="00631385"/>
    <w:rsid w:val="0063268C"/>
    <w:rsid w:val="00640469"/>
    <w:rsid w:val="00643B43"/>
    <w:rsid w:val="00654B9A"/>
    <w:rsid w:val="0066418B"/>
    <w:rsid w:val="006744A6"/>
    <w:rsid w:val="00691E48"/>
    <w:rsid w:val="006950F1"/>
    <w:rsid w:val="006A17E6"/>
    <w:rsid w:val="006A1B93"/>
    <w:rsid w:val="006A7F4C"/>
    <w:rsid w:val="006B2B46"/>
    <w:rsid w:val="006B2E24"/>
    <w:rsid w:val="006B3047"/>
    <w:rsid w:val="006E0A21"/>
    <w:rsid w:val="006E1CCF"/>
    <w:rsid w:val="006F0C78"/>
    <w:rsid w:val="006F1FEA"/>
    <w:rsid w:val="006F5D84"/>
    <w:rsid w:val="0071216F"/>
    <w:rsid w:val="0072056D"/>
    <w:rsid w:val="007267D0"/>
    <w:rsid w:val="00754F7F"/>
    <w:rsid w:val="00774B66"/>
    <w:rsid w:val="0077607F"/>
    <w:rsid w:val="00783B9E"/>
    <w:rsid w:val="007A62A4"/>
    <w:rsid w:val="007A79FF"/>
    <w:rsid w:val="007C0634"/>
    <w:rsid w:val="007D5310"/>
    <w:rsid w:val="007E5B87"/>
    <w:rsid w:val="007F46B5"/>
    <w:rsid w:val="00804729"/>
    <w:rsid w:val="00812F45"/>
    <w:rsid w:val="00815C24"/>
    <w:rsid w:val="00827A9E"/>
    <w:rsid w:val="008428D5"/>
    <w:rsid w:val="0084408A"/>
    <w:rsid w:val="008536D1"/>
    <w:rsid w:val="00863767"/>
    <w:rsid w:val="00877C41"/>
    <w:rsid w:val="00881796"/>
    <w:rsid w:val="00883343"/>
    <w:rsid w:val="00887CF0"/>
    <w:rsid w:val="00891313"/>
    <w:rsid w:val="00897DB6"/>
    <w:rsid w:val="008A6451"/>
    <w:rsid w:val="008A6F71"/>
    <w:rsid w:val="008B2658"/>
    <w:rsid w:val="008B55FD"/>
    <w:rsid w:val="008C4201"/>
    <w:rsid w:val="008E315E"/>
    <w:rsid w:val="008E579D"/>
    <w:rsid w:val="008E6178"/>
    <w:rsid w:val="008F6266"/>
    <w:rsid w:val="008F7912"/>
    <w:rsid w:val="00916304"/>
    <w:rsid w:val="00917392"/>
    <w:rsid w:val="009208BD"/>
    <w:rsid w:val="00921E5C"/>
    <w:rsid w:val="00925A9B"/>
    <w:rsid w:val="00934E6A"/>
    <w:rsid w:val="0095437C"/>
    <w:rsid w:val="00961443"/>
    <w:rsid w:val="00964FC2"/>
    <w:rsid w:val="00983660"/>
    <w:rsid w:val="009A0453"/>
    <w:rsid w:val="009B5788"/>
    <w:rsid w:val="009C20D4"/>
    <w:rsid w:val="009D0F4B"/>
    <w:rsid w:val="009E05EF"/>
    <w:rsid w:val="009E55E0"/>
    <w:rsid w:val="009E7140"/>
    <w:rsid w:val="009F0769"/>
    <w:rsid w:val="00A0113D"/>
    <w:rsid w:val="00A11689"/>
    <w:rsid w:val="00A177A1"/>
    <w:rsid w:val="00A434B2"/>
    <w:rsid w:val="00A45F25"/>
    <w:rsid w:val="00A47CB9"/>
    <w:rsid w:val="00A5190B"/>
    <w:rsid w:val="00A5285F"/>
    <w:rsid w:val="00A55F09"/>
    <w:rsid w:val="00A658D0"/>
    <w:rsid w:val="00A802F5"/>
    <w:rsid w:val="00A954EE"/>
    <w:rsid w:val="00AA10A1"/>
    <w:rsid w:val="00AA7CB7"/>
    <w:rsid w:val="00AB5701"/>
    <w:rsid w:val="00AC21AB"/>
    <w:rsid w:val="00AC3749"/>
    <w:rsid w:val="00AC5DC2"/>
    <w:rsid w:val="00AC7012"/>
    <w:rsid w:val="00AD37A2"/>
    <w:rsid w:val="00AE1969"/>
    <w:rsid w:val="00AE260C"/>
    <w:rsid w:val="00AE34FA"/>
    <w:rsid w:val="00AE4667"/>
    <w:rsid w:val="00B125AA"/>
    <w:rsid w:val="00B14D45"/>
    <w:rsid w:val="00B14D96"/>
    <w:rsid w:val="00B42376"/>
    <w:rsid w:val="00B50679"/>
    <w:rsid w:val="00B574DB"/>
    <w:rsid w:val="00B6348B"/>
    <w:rsid w:val="00B74380"/>
    <w:rsid w:val="00B806A6"/>
    <w:rsid w:val="00B82F01"/>
    <w:rsid w:val="00BA579A"/>
    <w:rsid w:val="00BB050D"/>
    <w:rsid w:val="00BB7F8F"/>
    <w:rsid w:val="00BC00DF"/>
    <w:rsid w:val="00BD6A62"/>
    <w:rsid w:val="00BE1669"/>
    <w:rsid w:val="00BF3F75"/>
    <w:rsid w:val="00C07030"/>
    <w:rsid w:val="00C14D5E"/>
    <w:rsid w:val="00C16C9D"/>
    <w:rsid w:val="00C2618A"/>
    <w:rsid w:val="00C40FB2"/>
    <w:rsid w:val="00C4241E"/>
    <w:rsid w:val="00C528A5"/>
    <w:rsid w:val="00C52FD7"/>
    <w:rsid w:val="00C568B2"/>
    <w:rsid w:val="00C74C24"/>
    <w:rsid w:val="00C76147"/>
    <w:rsid w:val="00CA34BA"/>
    <w:rsid w:val="00CB565F"/>
    <w:rsid w:val="00CC0E87"/>
    <w:rsid w:val="00CC4BA5"/>
    <w:rsid w:val="00CC625B"/>
    <w:rsid w:val="00CD4AD6"/>
    <w:rsid w:val="00CF776F"/>
    <w:rsid w:val="00D31A96"/>
    <w:rsid w:val="00D46E1C"/>
    <w:rsid w:val="00D51BB4"/>
    <w:rsid w:val="00D647B8"/>
    <w:rsid w:val="00D77326"/>
    <w:rsid w:val="00D84CB8"/>
    <w:rsid w:val="00D855E7"/>
    <w:rsid w:val="00DA1D94"/>
    <w:rsid w:val="00DB7210"/>
    <w:rsid w:val="00DC1B6F"/>
    <w:rsid w:val="00DD4ABB"/>
    <w:rsid w:val="00DD6E21"/>
    <w:rsid w:val="00DD77C2"/>
    <w:rsid w:val="00DE2019"/>
    <w:rsid w:val="00DF0854"/>
    <w:rsid w:val="00E03BC5"/>
    <w:rsid w:val="00E073E5"/>
    <w:rsid w:val="00E10D9E"/>
    <w:rsid w:val="00E1550F"/>
    <w:rsid w:val="00E21596"/>
    <w:rsid w:val="00E2382E"/>
    <w:rsid w:val="00E33DDC"/>
    <w:rsid w:val="00E41E44"/>
    <w:rsid w:val="00E46465"/>
    <w:rsid w:val="00E50233"/>
    <w:rsid w:val="00E571A4"/>
    <w:rsid w:val="00E60172"/>
    <w:rsid w:val="00E727D4"/>
    <w:rsid w:val="00E75632"/>
    <w:rsid w:val="00E814D3"/>
    <w:rsid w:val="00E81D84"/>
    <w:rsid w:val="00EA20F8"/>
    <w:rsid w:val="00ED0D6B"/>
    <w:rsid w:val="00ED55B3"/>
    <w:rsid w:val="00ED747A"/>
    <w:rsid w:val="00ED7EF7"/>
    <w:rsid w:val="00EF4297"/>
    <w:rsid w:val="00F00EE4"/>
    <w:rsid w:val="00F024A1"/>
    <w:rsid w:val="00F02EA2"/>
    <w:rsid w:val="00F0474D"/>
    <w:rsid w:val="00F20B18"/>
    <w:rsid w:val="00F23CA1"/>
    <w:rsid w:val="00F32130"/>
    <w:rsid w:val="00F40B78"/>
    <w:rsid w:val="00F441C7"/>
    <w:rsid w:val="00F53D91"/>
    <w:rsid w:val="00F556AE"/>
    <w:rsid w:val="00F55AD1"/>
    <w:rsid w:val="00F57E7A"/>
    <w:rsid w:val="00F648E4"/>
    <w:rsid w:val="00F75C06"/>
    <w:rsid w:val="00F81CA0"/>
    <w:rsid w:val="00F87D5B"/>
    <w:rsid w:val="00F91438"/>
    <w:rsid w:val="00F970DF"/>
    <w:rsid w:val="00FA33F3"/>
    <w:rsid w:val="00FB1D2D"/>
    <w:rsid w:val="00FB4AF0"/>
    <w:rsid w:val="00FB4E77"/>
    <w:rsid w:val="00FB76E4"/>
    <w:rsid w:val="00FD1312"/>
    <w:rsid w:val="540563A3"/>
    <w:rsid w:val="59173FF0"/>
    <w:rsid w:val="7747082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7CD35E"/>
  <w15:docId w15:val="{557FD541-CAD8-4AF1-ADDC-57C70A292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Georgia" w:hAnsi="Georgia" w:cs="Georgia"/>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5285"/>
  </w:style>
  <w:style w:type="paragraph" w:styleId="Nadpis1">
    <w:name w:val="heading 1"/>
    <w:basedOn w:val="Normln"/>
    <w:link w:val="Nadpis1Char"/>
    <w:uiPriority w:val="9"/>
    <w:qFormat/>
    <w:rsid w:val="001B54A4"/>
    <w:pPr>
      <w:spacing w:before="100" w:beforeAutospacing="1" w:after="100" w:afterAutospacing="1" w:line="240" w:lineRule="auto"/>
      <w:outlineLvl w:val="0"/>
    </w:pPr>
    <w:rPr>
      <w:rFonts w:eastAsia="Calibri" w:cs="Calibri"/>
      <w:b/>
      <w:bCs/>
      <w:kern w:val="36"/>
      <w:sz w:val="36"/>
      <w:szCs w:val="48"/>
    </w:rPr>
  </w:style>
  <w:style w:type="paragraph" w:styleId="Nadpis2">
    <w:name w:val="heading 2"/>
    <w:basedOn w:val="Normln"/>
    <w:next w:val="Normln"/>
    <w:link w:val="Nadpis2Char"/>
    <w:uiPriority w:val="9"/>
    <w:unhideWhenUsed/>
    <w:qFormat/>
    <w:rsid w:val="0059229B"/>
    <w:pPr>
      <w:keepNext/>
      <w:keepLines/>
      <w:numPr>
        <w:numId w:val="10"/>
      </w:numPr>
      <w:spacing w:before="40" w:after="240" w:line="240" w:lineRule="auto"/>
      <w:outlineLvl w:val="1"/>
    </w:pPr>
    <w:rPr>
      <w:rFonts w:eastAsiaTheme="majorEastAsia" w:cstheme="majorBidi"/>
      <w:color w:val="1F4E79" w:themeColor="accent1" w:themeShade="80"/>
      <w:sz w:val="32"/>
      <w:szCs w:val="26"/>
    </w:rPr>
  </w:style>
  <w:style w:type="paragraph" w:styleId="Nadpis3">
    <w:name w:val="heading 3"/>
    <w:basedOn w:val="Normln"/>
    <w:next w:val="Normln"/>
    <w:link w:val="Nadpis3Char"/>
    <w:uiPriority w:val="9"/>
    <w:unhideWhenUsed/>
    <w:qFormat/>
    <w:rsid w:val="00E95414"/>
    <w:pPr>
      <w:keepNext/>
      <w:keepLines/>
      <w:spacing w:before="40" w:after="0"/>
      <w:outlineLvl w:val="2"/>
    </w:pPr>
    <w:rPr>
      <w:rFonts w:eastAsiaTheme="majorEastAsia" w:cstheme="majorBidi"/>
      <w:b/>
      <w:color w:val="1F4D78" w:themeColor="accent1" w:themeShade="7F"/>
      <w:sz w:val="24"/>
      <w:szCs w:val="24"/>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character" w:customStyle="1" w:styleId="Nadpis1Char">
    <w:name w:val="Nadpis 1 Char"/>
    <w:basedOn w:val="Standardnpsmoodstavce"/>
    <w:link w:val="Nadpis1"/>
    <w:uiPriority w:val="9"/>
    <w:rsid w:val="001B54A4"/>
    <w:rPr>
      <w:rFonts w:eastAsia="Calibri" w:cs="Calibri"/>
      <w:b/>
      <w:bCs/>
      <w:kern w:val="36"/>
      <w:sz w:val="36"/>
      <w:szCs w:val="48"/>
    </w:rPr>
  </w:style>
  <w:style w:type="character" w:styleId="Hypertextovodkaz">
    <w:name w:val="Hyperlink"/>
    <w:basedOn w:val="Standardnpsmoodstavce"/>
    <w:uiPriority w:val="99"/>
    <w:unhideWhenUsed/>
    <w:rsid w:val="00C01483"/>
    <w:rPr>
      <w:color w:val="0000FF"/>
      <w:u w:val="single"/>
    </w:rPr>
  </w:style>
  <w:style w:type="paragraph" w:styleId="z-Zatekformule">
    <w:name w:val="HTML Top of Form"/>
    <w:basedOn w:val="Normln"/>
    <w:next w:val="Normln"/>
    <w:link w:val="z-ZatekformuleChar"/>
    <w:hidden/>
    <w:uiPriority w:val="99"/>
    <w:semiHidden/>
    <w:unhideWhenUsed/>
    <w:rsid w:val="00C0148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ZatekformuleChar">
    <w:name w:val="z-Začátek formuláře Char"/>
    <w:basedOn w:val="Standardnpsmoodstavce"/>
    <w:link w:val="z-Zatekformule"/>
    <w:uiPriority w:val="99"/>
    <w:semiHidden/>
    <w:rsid w:val="00C01483"/>
    <w:rPr>
      <w:rFonts w:ascii="Arial" w:eastAsia="Times New Roman" w:hAnsi="Arial" w:cs="Arial"/>
      <w:vanish/>
      <w:sz w:val="16"/>
      <w:szCs w:val="16"/>
      <w:lang w:eastAsia="cs-CZ"/>
    </w:rPr>
  </w:style>
  <w:style w:type="character" w:customStyle="1" w:styleId="aui-search-bar">
    <w:name w:val="aui-search-bar"/>
    <w:basedOn w:val="Standardnpsmoodstavce"/>
    <w:rsid w:val="00C01483"/>
  </w:style>
  <w:style w:type="character" w:customStyle="1" w:styleId="aui-field-element">
    <w:name w:val="aui-field-element"/>
    <w:basedOn w:val="Standardnpsmoodstavce"/>
    <w:rsid w:val="00C01483"/>
  </w:style>
  <w:style w:type="character" w:customStyle="1" w:styleId="aui-button-content">
    <w:name w:val="aui-button-content"/>
    <w:basedOn w:val="Standardnpsmoodstavce"/>
    <w:rsid w:val="00C01483"/>
  </w:style>
  <w:style w:type="paragraph" w:styleId="z-Konecformule">
    <w:name w:val="HTML Bottom of Form"/>
    <w:basedOn w:val="Normln"/>
    <w:next w:val="Normln"/>
    <w:link w:val="z-KonecformuleChar"/>
    <w:hidden/>
    <w:uiPriority w:val="99"/>
    <w:semiHidden/>
    <w:unhideWhenUsed/>
    <w:rsid w:val="00C01483"/>
    <w:pPr>
      <w:pBdr>
        <w:top w:val="single" w:sz="6" w:space="1" w:color="auto"/>
      </w:pBdr>
      <w:spacing w:after="0" w:line="240" w:lineRule="auto"/>
      <w:jc w:val="center"/>
    </w:pPr>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semiHidden/>
    <w:rsid w:val="00C01483"/>
    <w:rPr>
      <w:rFonts w:ascii="Arial" w:eastAsia="Times New Roman" w:hAnsi="Arial" w:cs="Arial"/>
      <w:vanish/>
      <w:sz w:val="16"/>
      <w:szCs w:val="16"/>
      <w:lang w:eastAsia="cs-CZ"/>
    </w:rPr>
  </w:style>
  <w:style w:type="character" w:customStyle="1" w:styleId="header-back-to">
    <w:name w:val="header-back-to"/>
    <w:basedOn w:val="Standardnpsmoodstavce"/>
    <w:rsid w:val="00C01483"/>
  </w:style>
  <w:style w:type="character" w:customStyle="1" w:styleId="taglib-text">
    <w:name w:val="taglib-text"/>
    <w:basedOn w:val="Standardnpsmoodstavce"/>
    <w:rsid w:val="00C01483"/>
  </w:style>
  <w:style w:type="character" w:customStyle="1" w:styleId="taglib-asset-categories-summary">
    <w:name w:val="taglib-asset-categories-summary"/>
    <w:basedOn w:val="Standardnpsmoodstavce"/>
    <w:rsid w:val="00C01483"/>
  </w:style>
  <w:style w:type="paragraph" w:styleId="Normlnweb">
    <w:name w:val="Normal (Web)"/>
    <w:basedOn w:val="Normln"/>
    <w:uiPriority w:val="99"/>
    <w:unhideWhenUsed/>
    <w:qFormat/>
    <w:rsid w:val="00C014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2Char">
    <w:name w:val="Nadpis 2 Char"/>
    <w:basedOn w:val="Standardnpsmoodstavce"/>
    <w:link w:val="Nadpis2"/>
    <w:uiPriority w:val="9"/>
    <w:rsid w:val="0059229B"/>
    <w:rPr>
      <w:rFonts w:eastAsiaTheme="majorEastAsia" w:cstheme="majorBidi"/>
      <w:color w:val="1F4E79" w:themeColor="accent1" w:themeShade="80"/>
      <w:sz w:val="32"/>
      <w:szCs w:val="26"/>
    </w:rPr>
  </w:style>
  <w:style w:type="paragraph" w:styleId="Odstavecseseznamem">
    <w:name w:val="List Paragraph"/>
    <w:basedOn w:val="Normln"/>
    <w:uiPriority w:val="34"/>
    <w:qFormat/>
    <w:rsid w:val="00C01483"/>
    <w:pPr>
      <w:ind w:left="720"/>
      <w:contextualSpacing/>
    </w:pPr>
  </w:style>
  <w:style w:type="paragraph" w:styleId="Textkomente">
    <w:name w:val="annotation text"/>
    <w:basedOn w:val="Normln"/>
    <w:link w:val="TextkomenteChar"/>
    <w:uiPriority w:val="99"/>
    <w:unhideWhenUsed/>
    <w:rsid w:val="00393CD6"/>
    <w:pPr>
      <w:spacing w:after="0" w:line="240" w:lineRule="auto"/>
    </w:pPr>
    <w:rPr>
      <w:rFonts w:ascii="Times New Roman" w:hAnsi="Times New Roman" w:cs="Times New Roman"/>
      <w:sz w:val="20"/>
      <w:szCs w:val="20"/>
    </w:rPr>
  </w:style>
  <w:style w:type="character" w:customStyle="1" w:styleId="TextkomenteChar">
    <w:name w:val="Text komentáře Char"/>
    <w:basedOn w:val="Standardnpsmoodstavce"/>
    <w:link w:val="Textkomente"/>
    <w:uiPriority w:val="99"/>
    <w:rsid w:val="00393CD6"/>
    <w:rPr>
      <w:rFonts w:ascii="Times New Roman" w:hAnsi="Times New Roman" w:cs="Times New Roman"/>
      <w:sz w:val="20"/>
      <w:szCs w:val="20"/>
      <w:lang w:eastAsia="cs-CZ"/>
    </w:rPr>
  </w:style>
  <w:style w:type="paragraph" w:customStyle="1" w:styleId="Default">
    <w:name w:val="Default"/>
    <w:basedOn w:val="Normln"/>
    <w:rsid w:val="00393CD6"/>
    <w:pPr>
      <w:autoSpaceDE w:val="0"/>
      <w:autoSpaceDN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qFormat/>
    <w:rsid w:val="00393CD6"/>
    <w:rPr>
      <w:sz w:val="16"/>
      <w:szCs w:val="16"/>
    </w:rPr>
  </w:style>
  <w:style w:type="paragraph" w:customStyle="1" w:styleId="Zkladntext1">
    <w:name w:val="Základní text1"/>
    <w:uiPriority w:val="99"/>
    <w:rsid w:val="00393CD6"/>
    <w:pPr>
      <w:spacing w:after="0" w:line="240" w:lineRule="auto"/>
    </w:pPr>
    <w:rPr>
      <w:rFonts w:ascii="Arial" w:eastAsia="Times New Roman" w:hAnsi="Arial" w:cs="Times New Roman"/>
      <w:color w:val="000000"/>
      <w:sz w:val="19"/>
      <w:szCs w:val="48"/>
    </w:rPr>
  </w:style>
  <w:style w:type="character" w:customStyle="1" w:styleId="A4">
    <w:name w:val="A4"/>
    <w:uiPriority w:val="99"/>
    <w:rsid w:val="00393CD6"/>
    <w:rPr>
      <w:rFonts w:cs="Georgia"/>
      <w:color w:val="221E1F"/>
      <w:sz w:val="10"/>
      <w:szCs w:val="10"/>
    </w:rPr>
  </w:style>
  <w:style w:type="paragraph" w:customStyle="1" w:styleId="Pa5">
    <w:name w:val="Pa5"/>
    <w:basedOn w:val="Default"/>
    <w:next w:val="Default"/>
    <w:uiPriority w:val="99"/>
    <w:rsid w:val="00393CD6"/>
    <w:pPr>
      <w:adjustRightInd w:val="0"/>
      <w:spacing w:line="181" w:lineRule="atLeast"/>
    </w:pPr>
    <w:rPr>
      <w:rFonts w:ascii="Georgia" w:eastAsiaTheme="minorEastAsia" w:hAnsi="Georgia" w:cs="Times New Roman"/>
      <w:color w:val="auto"/>
    </w:rPr>
  </w:style>
  <w:style w:type="paragraph" w:customStyle="1" w:styleId="Pa9">
    <w:name w:val="Pa9"/>
    <w:basedOn w:val="Default"/>
    <w:next w:val="Default"/>
    <w:uiPriority w:val="99"/>
    <w:rsid w:val="00393CD6"/>
    <w:pPr>
      <w:adjustRightInd w:val="0"/>
      <w:spacing w:line="181" w:lineRule="atLeast"/>
    </w:pPr>
    <w:rPr>
      <w:rFonts w:ascii="Georgia" w:eastAsiaTheme="minorEastAsia" w:hAnsi="Georgia" w:cs="Times New Roman"/>
      <w:color w:val="auto"/>
    </w:rPr>
  </w:style>
  <w:style w:type="paragraph" w:styleId="Zkladntext3">
    <w:name w:val="Body Text 3"/>
    <w:basedOn w:val="Normln"/>
    <w:link w:val="Zkladntext3Char"/>
    <w:rsid w:val="00393CD6"/>
    <w:pPr>
      <w:tabs>
        <w:tab w:val="left" w:pos="720"/>
      </w:tabs>
      <w:spacing w:after="0" w:line="240" w:lineRule="auto"/>
      <w:jc w:val="both"/>
    </w:pPr>
    <w:rPr>
      <w:rFonts w:ascii="Times New Roman" w:eastAsia="Times New Roman" w:hAnsi="Times New Roman" w:cs="Times New Roman"/>
      <w:color w:val="FF0000"/>
      <w:sz w:val="24"/>
      <w:szCs w:val="24"/>
    </w:rPr>
  </w:style>
  <w:style w:type="character" w:customStyle="1" w:styleId="Zkladntext3Char">
    <w:name w:val="Základní text 3 Char"/>
    <w:basedOn w:val="Standardnpsmoodstavce"/>
    <w:link w:val="Zkladntext3"/>
    <w:rsid w:val="00393CD6"/>
    <w:rPr>
      <w:rFonts w:ascii="Times New Roman" w:eastAsia="Times New Roman" w:hAnsi="Times New Roman" w:cs="Times New Roman"/>
      <w:color w:val="FF0000"/>
      <w:sz w:val="24"/>
      <w:szCs w:val="24"/>
      <w:lang w:eastAsia="cs-CZ"/>
    </w:rPr>
  </w:style>
  <w:style w:type="paragraph" w:styleId="Textbubliny">
    <w:name w:val="Balloon Text"/>
    <w:basedOn w:val="Normln"/>
    <w:link w:val="TextbublinyChar"/>
    <w:uiPriority w:val="99"/>
    <w:semiHidden/>
    <w:unhideWhenUsed/>
    <w:rsid w:val="00393CD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3CD6"/>
    <w:rPr>
      <w:rFonts w:ascii="Segoe UI" w:hAnsi="Segoe UI" w:cs="Segoe UI"/>
      <w:sz w:val="18"/>
      <w:szCs w:val="18"/>
    </w:rPr>
  </w:style>
  <w:style w:type="paragraph" w:styleId="Zhlav">
    <w:name w:val="header"/>
    <w:basedOn w:val="Normln"/>
    <w:link w:val="ZhlavChar"/>
    <w:uiPriority w:val="99"/>
    <w:unhideWhenUsed/>
    <w:rsid w:val="00393C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93CD6"/>
  </w:style>
  <w:style w:type="paragraph" w:styleId="Zpat">
    <w:name w:val="footer"/>
    <w:basedOn w:val="Normln"/>
    <w:link w:val="ZpatChar"/>
    <w:uiPriority w:val="99"/>
    <w:unhideWhenUsed/>
    <w:rsid w:val="00393CD6"/>
    <w:pPr>
      <w:tabs>
        <w:tab w:val="center" w:pos="4536"/>
        <w:tab w:val="right" w:pos="9072"/>
      </w:tabs>
      <w:spacing w:after="0" w:line="240" w:lineRule="auto"/>
    </w:pPr>
  </w:style>
  <w:style w:type="character" w:customStyle="1" w:styleId="ZpatChar">
    <w:name w:val="Zápatí Char"/>
    <w:basedOn w:val="Standardnpsmoodstavce"/>
    <w:link w:val="Zpat"/>
    <w:uiPriority w:val="99"/>
    <w:rsid w:val="00393CD6"/>
  </w:style>
  <w:style w:type="character" w:customStyle="1" w:styleId="h1a">
    <w:name w:val="h1a"/>
    <w:basedOn w:val="Standardnpsmoodstavce"/>
    <w:rsid w:val="00B71D0F"/>
  </w:style>
  <w:style w:type="character" w:customStyle="1" w:styleId="Nadpis3Char">
    <w:name w:val="Nadpis 3 Char"/>
    <w:basedOn w:val="Standardnpsmoodstavce"/>
    <w:link w:val="Nadpis3"/>
    <w:uiPriority w:val="9"/>
    <w:rsid w:val="00E95414"/>
    <w:rPr>
      <w:rFonts w:ascii="Georgia" w:eastAsiaTheme="majorEastAsia" w:hAnsi="Georgia" w:cstheme="majorBidi"/>
      <w:b/>
      <w:color w:val="1F4D78" w:themeColor="accent1" w:themeShade="7F"/>
      <w:sz w:val="24"/>
      <w:szCs w:val="24"/>
    </w:rPr>
  </w:style>
  <w:style w:type="paragraph" w:customStyle="1" w:styleId="l3">
    <w:name w:val="l3"/>
    <w:basedOn w:val="Normln"/>
    <w:rsid w:val="00B71D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4">
    <w:name w:val="l4"/>
    <w:basedOn w:val="Normln"/>
    <w:rsid w:val="00B71D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5">
    <w:name w:val="l5"/>
    <w:basedOn w:val="Normln"/>
    <w:rsid w:val="00B71D0F"/>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B71D0F"/>
    <w:rPr>
      <w:i/>
      <w:iCs/>
    </w:rPr>
  </w:style>
  <w:style w:type="paragraph" w:styleId="Pedmtkomente">
    <w:name w:val="annotation subject"/>
    <w:basedOn w:val="Textkomente"/>
    <w:next w:val="Textkomente"/>
    <w:link w:val="PedmtkomenteChar"/>
    <w:uiPriority w:val="99"/>
    <w:semiHidden/>
    <w:unhideWhenUsed/>
    <w:rsid w:val="00AC36D8"/>
    <w:pPr>
      <w:spacing w:after="160"/>
    </w:pPr>
    <w:rPr>
      <w:rFonts w:ascii="Georgia" w:hAnsi="Georgia" w:cstheme="minorBidi"/>
      <w:b/>
      <w:bCs/>
      <w:lang w:eastAsia="en-US"/>
    </w:rPr>
  </w:style>
  <w:style w:type="character" w:customStyle="1" w:styleId="PedmtkomenteChar">
    <w:name w:val="Předmět komentáře Char"/>
    <w:basedOn w:val="TextkomenteChar"/>
    <w:link w:val="Pedmtkomente"/>
    <w:uiPriority w:val="99"/>
    <w:semiHidden/>
    <w:rsid w:val="00AC36D8"/>
    <w:rPr>
      <w:rFonts w:ascii="Georgia" w:hAnsi="Georgia" w:cs="Times New Roman"/>
      <w:b/>
      <w:bCs/>
      <w:sz w:val="20"/>
      <w:szCs w:val="20"/>
      <w:lang w:eastAsia="cs-CZ"/>
    </w:rPr>
  </w:style>
  <w:style w:type="paragraph" w:styleId="Bezmezer">
    <w:name w:val="No Spacing"/>
    <w:uiPriority w:val="1"/>
    <w:qFormat/>
    <w:rsid w:val="009949BF"/>
    <w:pPr>
      <w:spacing w:after="0" w:line="240" w:lineRule="auto"/>
    </w:pPr>
  </w:style>
  <w:style w:type="paragraph" w:styleId="Nadpisobsahu">
    <w:name w:val="TOC Heading"/>
    <w:basedOn w:val="Nadpis1"/>
    <w:next w:val="Normln"/>
    <w:uiPriority w:val="39"/>
    <w:unhideWhenUsed/>
    <w:qFormat/>
    <w:rsid w:val="0005507E"/>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Obsah1">
    <w:name w:val="toc 1"/>
    <w:basedOn w:val="Normln"/>
    <w:next w:val="Normln"/>
    <w:autoRedefine/>
    <w:uiPriority w:val="39"/>
    <w:unhideWhenUsed/>
    <w:rsid w:val="00EE61FC"/>
    <w:pPr>
      <w:tabs>
        <w:tab w:val="right" w:leader="dot" w:pos="9062"/>
      </w:tabs>
      <w:spacing w:after="100"/>
      <w:jc w:val="both"/>
    </w:pPr>
    <w:rPr>
      <w:b/>
      <w:noProof/>
      <w:color w:val="000000" w:themeColor="text1"/>
      <w:sz w:val="18"/>
      <w:szCs w:val="18"/>
    </w:rPr>
  </w:style>
  <w:style w:type="paragraph" w:styleId="Obsah2">
    <w:name w:val="toc 2"/>
    <w:basedOn w:val="Normln"/>
    <w:next w:val="Normln"/>
    <w:autoRedefine/>
    <w:uiPriority w:val="39"/>
    <w:unhideWhenUsed/>
    <w:rsid w:val="00CD4AD6"/>
    <w:pPr>
      <w:tabs>
        <w:tab w:val="left" w:pos="660"/>
        <w:tab w:val="right" w:pos="9062"/>
      </w:tabs>
      <w:spacing w:after="100"/>
      <w:ind w:left="220"/>
    </w:pPr>
  </w:style>
  <w:style w:type="paragraph" w:styleId="Obsah3">
    <w:name w:val="toc 3"/>
    <w:basedOn w:val="Normln"/>
    <w:next w:val="Normln"/>
    <w:autoRedefine/>
    <w:uiPriority w:val="39"/>
    <w:unhideWhenUsed/>
    <w:rsid w:val="0005507E"/>
    <w:pPr>
      <w:spacing w:after="100"/>
      <w:ind w:left="440"/>
    </w:pPr>
  </w:style>
  <w:style w:type="table" w:styleId="Mkatabulky">
    <w:name w:val="Table Grid"/>
    <w:basedOn w:val="Normlntabulka"/>
    <w:uiPriority w:val="39"/>
    <w:rsid w:val="0078060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uiPriority w:val="19"/>
    <w:qFormat/>
    <w:rsid w:val="005D493F"/>
    <w:rPr>
      <w:b/>
      <w:color w:val="FFFFFF" w:themeColor="background1"/>
    </w:rPr>
  </w:style>
  <w:style w:type="paragraph" w:customStyle="1" w:styleId="Normln2">
    <w:name w:val="Normální 2"/>
    <w:basedOn w:val="Normln"/>
    <w:link w:val="Normln2Char"/>
    <w:rsid w:val="00C85FB5"/>
    <w:pPr>
      <w:widowControl w:val="0"/>
      <w:spacing w:after="120" w:line="240" w:lineRule="auto"/>
      <w:ind w:left="284" w:hanging="284"/>
      <w:jc w:val="center"/>
    </w:pPr>
    <w:rPr>
      <w:rFonts w:ascii="Arial" w:eastAsia="Times New Roman" w:hAnsi="Arial" w:cs="Times New Roman"/>
      <w:b/>
      <w:szCs w:val="20"/>
    </w:rPr>
  </w:style>
  <w:style w:type="paragraph" w:customStyle="1" w:styleId="Standardntext">
    <w:name w:val="Standardní text"/>
    <w:basedOn w:val="Normln"/>
    <w:rsid w:val="00C85FB5"/>
    <w:pPr>
      <w:spacing w:after="120" w:line="240" w:lineRule="auto"/>
      <w:ind w:firstLine="284"/>
      <w:jc w:val="both"/>
    </w:pPr>
    <w:rPr>
      <w:rFonts w:ascii="Times New Roman" w:eastAsia="Times New Roman" w:hAnsi="Times New Roman" w:cs="Times New Roman"/>
      <w:sz w:val="24"/>
      <w:szCs w:val="20"/>
    </w:rPr>
  </w:style>
  <w:style w:type="character" w:customStyle="1" w:styleId="Normln2Char">
    <w:name w:val="Normální 2 Char"/>
    <w:link w:val="Normln2"/>
    <w:rsid w:val="00C85FB5"/>
    <w:rPr>
      <w:rFonts w:ascii="Arial" w:eastAsia="Times New Roman" w:hAnsi="Arial" w:cs="Times New Roman"/>
      <w:b/>
      <w:szCs w:val="20"/>
      <w:lang w:eastAsia="cs-CZ"/>
    </w:rPr>
  </w:style>
  <w:style w:type="character" w:styleId="Sledovanodkaz">
    <w:name w:val="FollowedHyperlink"/>
    <w:basedOn w:val="Standardnpsmoodstavce"/>
    <w:uiPriority w:val="99"/>
    <w:semiHidden/>
    <w:unhideWhenUsed/>
    <w:rsid w:val="00593E3A"/>
    <w:rPr>
      <w:color w:val="954F72" w:themeColor="followedHyperlink"/>
      <w:u w:val="single"/>
    </w:rPr>
  </w:style>
  <w:style w:type="character" w:styleId="Siln">
    <w:name w:val="Strong"/>
    <w:basedOn w:val="Standardnpsmoodstavce"/>
    <w:uiPriority w:val="22"/>
    <w:qFormat/>
    <w:rsid w:val="00B10036"/>
    <w:rPr>
      <w:b/>
      <w:bCs/>
    </w:rPr>
  </w:style>
  <w:style w:type="paragraph" w:styleId="Revize">
    <w:name w:val="Revision"/>
    <w:hidden/>
    <w:uiPriority w:val="99"/>
    <w:semiHidden/>
    <w:rsid w:val="000606D6"/>
    <w:pPr>
      <w:spacing w:after="0" w:line="240" w:lineRule="auto"/>
    </w:pPr>
  </w:style>
  <w:style w:type="paragraph" w:styleId="Podnadpis">
    <w:name w:val="Subtitle"/>
    <w:basedOn w:val="Normln"/>
    <w:next w:val="Normln"/>
    <w:link w:val="PodnadpisChar"/>
    <w:rPr>
      <w:rFonts w:ascii="Calibri" w:eastAsia="Calibri" w:hAnsi="Calibri" w:cs="Calibri"/>
      <w:color w:val="5A5A5A"/>
    </w:rPr>
  </w:style>
  <w:style w:type="character" w:customStyle="1" w:styleId="PodnadpisChar">
    <w:name w:val="Podnadpis Char"/>
    <w:basedOn w:val="Standardnpsmoodstavce"/>
    <w:link w:val="Podnadpis"/>
    <w:uiPriority w:val="11"/>
    <w:rsid w:val="00F50021"/>
    <w:rPr>
      <w:rFonts w:eastAsiaTheme="minorEastAsia"/>
      <w:color w:val="5A5A5A" w:themeColor="text1" w:themeTint="A5"/>
      <w:spacing w:val="15"/>
    </w:rPr>
  </w:style>
  <w:style w:type="paragraph" w:customStyle="1" w:styleId="Styl1">
    <w:name w:val="Styl1"/>
    <w:basedOn w:val="Normln"/>
    <w:rsid w:val="00AA10A1"/>
    <w:pPr>
      <w:spacing w:after="0" w:line="240" w:lineRule="auto"/>
      <w:ind w:left="284" w:hanging="284"/>
      <w:jc w:val="both"/>
    </w:pPr>
    <w:rPr>
      <w:rFonts w:ascii="Arial" w:eastAsia="Times New Roman" w:hAnsi="Arial" w:cs="Times New Roman"/>
      <w:szCs w:val="20"/>
    </w:rPr>
  </w:style>
  <w:style w:type="paragraph" w:styleId="Textpoznpodarou">
    <w:name w:val="footnote text"/>
    <w:basedOn w:val="Normln"/>
    <w:link w:val="TextpoznpodarouChar"/>
    <w:uiPriority w:val="99"/>
    <w:semiHidden/>
    <w:unhideWhenUsed/>
    <w:rsid w:val="00AE34F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E34FA"/>
    <w:rPr>
      <w:sz w:val="20"/>
      <w:szCs w:val="20"/>
    </w:rPr>
  </w:style>
  <w:style w:type="character" w:styleId="Znakapoznpodarou">
    <w:name w:val="footnote reference"/>
    <w:semiHidden/>
    <w:rsid w:val="00AE34FA"/>
    <w:rPr>
      <w:vertAlign w:val="superscript"/>
    </w:rPr>
  </w:style>
  <w:style w:type="paragraph" w:customStyle="1" w:styleId="Normln3">
    <w:name w:val="Normální 3"/>
    <w:basedOn w:val="Normln"/>
    <w:rsid w:val="003A616C"/>
    <w:pPr>
      <w:spacing w:before="60" w:after="12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624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CLbBm+V851b0I8fBilekDLl6ZXg==">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</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3BE58C6E6869E49852605EF8B2F9361" ma:contentTypeVersion="1" ma:contentTypeDescription="Vytvoří nový dokument" ma:contentTypeScope="" ma:versionID="977ddb6a047ed14e0cd6558afc6458b9">
  <xsd:schema xmlns:xsd="http://www.w3.org/2001/XMLSchema" xmlns:xs="http://www.w3.org/2001/XMLSchema" xmlns:p="http://schemas.microsoft.com/office/2006/metadata/properties" xmlns:ns2="ba3f926f-b026-4609-a39b-a2c134d2ed0a" targetNamespace="http://schemas.microsoft.com/office/2006/metadata/properties" ma:root="true" ma:fieldsID="58a6aff2e614256d03e2b40c6f5f7b9c" ns2:_="">
    <xsd:import namespace="ba3f926f-b026-4609-a39b-a2c134d2ed0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f926f-b026-4609-a39b-a2c134d2ed0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749F8-71F7-418D-9EC3-CCEBE9568C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A6C28985-9440-44B4-A034-C2C130FCC4B6}">
  <ds:schemaRefs>
    <ds:schemaRef ds:uri="http://schemas.microsoft.com/sharepoint/v3/contenttype/forms"/>
  </ds:schemaRefs>
</ds:datastoreItem>
</file>

<file path=customXml/itemProps4.xml><?xml version="1.0" encoding="utf-8"?>
<ds:datastoreItem xmlns:ds="http://schemas.openxmlformats.org/officeDocument/2006/customXml" ds:itemID="{6D62AEEE-A4F3-402A-8EE9-BB53F300B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f926f-b026-4609-a39b-a2c134d2e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2400BBD-3705-40AB-8691-87BC661CC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16</Pages>
  <Words>3807</Words>
  <Characters>22467</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Univerzita Palackého v Olomouci</Company>
  <LinksUpToDate>false</LinksUpToDate>
  <CharactersWithSpaces>26222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Vodičková Lucie</dc:creator>
  <cp:lastModifiedBy>Stehlikova Eva</cp:lastModifiedBy>
  <cp:revision>7</cp:revision>
  <cp:lastPrinted>2020-02-03T08:05:00Z</cp:lastPrinted>
  <dcterms:created xsi:type="dcterms:W3CDTF">2020-02-03T06:56:00Z</dcterms:created>
  <dcterms:modified xsi:type="dcterms:W3CDTF">2020-02-03T12:23:00Z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0x01010023BE58C6E6869E49852605EF8B2F9361</vt:lpwstr>
  </property>
</Properties>
</file>