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BDDA4" w14:textId="77777777" w:rsidR="00175326" w:rsidRDefault="00F052A1" w:rsidP="00175326">
      <w:pPr>
        <w:widowControl w:val="0"/>
        <w:autoSpaceDE w:val="0"/>
        <w:autoSpaceDN w:val="0"/>
        <w:adjustRightInd w:val="0"/>
        <w:spacing w:before="10" w:line="130" w:lineRule="exact"/>
        <w:rPr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170BDE2E" wp14:editId="170BDE2F">
                <wp:simplePos x="0" y="0"/>
                <wp:positionH relativeFrom="page">
                  <wp:posOffset>3567430</wp:posOffset>
                </wp:positionH>
                <wp:positionV relativeFrom="page">
                  <wp:posOffset>958215</wp:posOffset>
                </wp:positionV>
                <wp:extent cx="434975" cy="448310"/>
                <wp:effectExtent l="5080" t="5715" r="7620" b="3175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328D8" id="Group 3" o:spid="_x0000_s1026" style="position:absolute;margin-left:280.9pt;margin-top:75.45pt;width:34.25pt;height:35.3pt;z-index:-251658752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" o:allowincell="f">
                <v:shape id="Freeform 4" o:spid="_x0000_s1027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5" o:spid="_x0000_s1028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" path="m631,206r-106,l514,212r-13,8l492,236r-6,22l482,287r-2,18l478,322r-2,19l474,364r-2,20l470,407r-2,17l463,443r-7,20l446,484r-11,13l422,508r-16,9l387,525r-22,6l339,535r-29,2l453,537r21,-30l497,473r23,-36l543,398r22,-42l587,313r20,-46l627,218r4,-12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6" o:spid="_x0000_s1029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7" o:spid="_x0000_s1030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8" o:spid="_x0000_s1031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9" o:spid="_x0000_s1032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10" o:spid="_x0000_s1033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</w:p>
    <w:p w14:paraId="170BDDA5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6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7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8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9" w14:textId="77777777" w:rsidR="00175326" w:rsidRDefault="00F052A1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170BDE30" wp14:editId="170BDE31">
                <wp:simplePos x="0" y="0"/>
                <wp:positionH relativeFrom="page">
                  <wp:posOffset>3415030</wp:posOffset>
                </wp:positionH>
                <wp:positionV relativeFrom="page">
                  <wp:posOffset>1604645</wp:posOffset>
                </wp:positionV>
                <wp:extent cx="720090" cy="12700"/>
                <wp:effectExtent l="14605" t="13970" r="8255" b="1905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9295F7" id="Freeform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26.35pt,325.55pt,126.3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</w:p>
    <w:p w14:paraId="170BDDAA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B" w14:textId="77777777" w:rsidR="00175326" w:rsidRDefault="000830EC" w:rsidP="00175326">
      <w:pPr>
        <w:widowControl w:val="0"/>
        <w:autoSpaceDE w:val="0"/>
        <w:autoSpaceDN w:val="0"/>
        <w:adjustRightInd w:val="0"/>
        <w:ind w:right="-2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70BDE32" wp14:editId="170BDE33">
            <wp:extent cx="1414145" cy="29781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0BDDAC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D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E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AF" w14:textId="77777777" w:rsidR="00175326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70BDDB0" w14:textId="77777777" w:rsidR="00175326" w:rsidRDefault="00175326" w:rsidP="00175326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sz w:val="28"/>
          <w:szCs w:val="28"/>
        </w:rPr>
      </w:pPr>
    </w:p>
    <w:p w14:paraId="170BDDB1" w14:textId="77777777" w:rsidR="00175326" w:rsidRPr="00F37160" w:rsidRDefault="00175326" w:rsidP="00175326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Cambria" w:hAnsi="Cambria" w:cs="Georgia"/>
          <w:smallCaps/>
          <w:color w:val="000000"/>
          <w:sz w:val="28"/>
          <w:szCs w:val="28"/>
        </w:rPr>
      </w:pPr>
      <w:r w:rsidRPr="00F37160">
        <w:rPr>
          <w:rFonts w:ascii="Cambria" w:hAnsi="Cambria" w:cs="Georgia"/>
          <w:b/>
          <w:bCs/>
          <w:smallCaps/>
          <w:color w:val="231F20"/>
          <w:spacing w:val="36"/>
          <w:position w:val="-1"/>
          <w:sz w:val="28"/>
          <w:szCs w:val="28"/>
        </w:rPr>
        <w:t>Vnitřní norma UP</w:t>
      </w:r>
    </w:p>
    <w:p w14:paraId="170BDDB2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3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4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5" w14:textId="77777777" w:rsidR="00175326" w:rsidRPr="000D20C4" w:rsidRDefault="00F052A1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170BDE34" wp14:editId="170BDE35">
                <wp:simplePos x="0" y="0"/>
                <wp:positionH relativeFrom="page">
                  <wp:posOffset>2041525</wp:posOffset>
                </wp:positionH>
                <wp:positionV relativeFrom="paragraph">
                  <wp:posOffset>8255</wp:posOffset>
                </wp:positionV>
                <wp:extent cx="3519170" cy="539750"/>
                <wp:effectExtent l="12700" t="8255" r="11430" b="1397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9170" cy="539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188EF" id="Rectangle 11" o:spid="_x0000_s1026" style="position:absolute;margin-left:160.75pt;margin-top:.65pt;width:277.1pt;height:42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" o:allowincell="f" filled="f" strokecolor="#231f20" strokeweight="1pt">
                <v:path arrowok="t"/>
                <w10:wrap anchorx="page"/>
              </v:rect>
            </w:pict>
          </mc:Fallback>
        </mc:AlternateContent>
      </w:r>
    </w:p>
    <w:p w14:paraId="170BDDB6" w14:textId="04AAFA80" w:rsidR="00175326" w:rsidRPr="000D20C4" w:rsidRDefault="00175326" w:rsidP="00175326">
      <w:pPr>
        <w:widowControl w:val="0"/>
        <w:autoSpaceDE w:val="0"/>
        <w:autoSpaceDN w:val="0"/>
        <w:adjustRightInd w:val="0"/>
        <w:spacing w:before="16" w:line="444" w:lineRule="exact"/>
        <w:ind w:left="1843" w:right="1699"/>
        <w:jc w:val="center"/>
        <w:rPr>
          <w:rFonts w:ascii="Cambria" w:hAnsi="Cambria" w:cs="Georgia"/>
          <w:color w:val="000000"/>
          <w:sz w:val="40"/>
          <w:szCs w:val="40"/>
        </w:rPr>
      </w:pPr>
      <w:r>
        <w:rPr>
          <w:rFonts w:ascii="Cambria" w:hAnsi="Cambria" w:cs="Georgia"/>
          <w:color w:val="231F20"/>
          <w:position w:val="-1"/>
          <w:sz w:val="40"/>
          <w:szCs w:val="40"/>
        </w:rPr>
        <w:t>R</w:t>
      </w:r>
      <w:r w:rsidRPr="000D20C4">
        <w:rPr>
          <w:rFonts w:ascii="Cambria" w:hAnsi="Cambria" w:cs="Georgia"/>
          <w:color w:val="231F20"/>
          <w:position w:val="-1"/>
          <w:sz w:val="40"/>
          <w:szCs w:val="40"/>
        </w:rPr>
        <w:t>-</w:t>
      </w:r>
      <w:r>
        <w:rPr>
          <w:rFonts w:ascii="Cambria" w:hAnsi="Cambria" w:cs="Georgia"/>
          <w:color w:val="231F20"/>
          <w:position w:val="-1"/>
          <w:sz w:val="40"/>
          <w:szCs w:val="40"/>
        </w:rPr>
        <w:t>B-1</w:t>
      </w:r>
      <w:r w:rsidR="00D967AC">
        <w:rPr>
          <w:rFonts w:ascii="Cambria" w:hAnsi="Cambria" w:cs="Georgia"/>
          <w:color w:val="231F20"/>
          <w:position w:val="-1"/>
          <w:sz w:val="40"/>
          <w:szCs w:val="40"/>
        </w:rPr>
        <w:t>9</w:t>
      </w:r>
      <w:r>
        <w:rPr>
          <w:rFonts w:ascii="Cambria" w:hAnsi="Cambria" w:cs="Georgia"/>
          <w:color w:val="231F20"/>
          <w:position w:val="-1"/>
          <w:sz w:val="40"/>
          <w:szCs w:val="40"/>
        </w:rPr>
        <w:t>/</w:t>
      </w:r>
      <w:r w:rsidR="00927929">
        <w:rPr>
          <w:rFonts w:ascii="Cambria" w:hAnsi="Cambria" w:cs="Georgia"/>
          <w:color w:val="231F20"/>
          <w:position w:val="-1"/>
          <w:sz w:val="40"/>
          <w:szCs w:val="40"/>
        </w:rPr>
        <w:t>05</w:t>
      </w:r>
      <w:r w:rsidR="006246B0">
        <w:rPr>
          <w:rFonts w:ascii="Cambria" w:hAnsi="Cambria" w:cs="Georgia"/>
          <w:color w:val="231F20"/>
          <w:position w:val="-1"/>
          <w:sz w:val="40"/>
          <w:szCs w:val="40"/>
        </w:rPr>
        <w:t>-ÚZ01</w:t>
      </w:r>
    </w:p>
    <w:p w14:paraId="170BDDB7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8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9" w14:textId="77777777" w:rsidR="00175326" w:rsidRDefault="00175326" w:rsidP="00175326">
      <w:pPr>
        <w:widowControl w:val="0"/>
        <w:autoSpaceDE w:val="0"/>
        <w:autoSpaceDN w:val="0"/>
        <w:adjustRightInd w:val="0"/>
        <w:spacing w:before="19" w:line="240" w:lineRule="exact"/>
        <w:rPr>
          <w:rFonts w:ascii="Cambria" w:hAnsi="Cambria" w:cs="Georgia"/>
          <w:color w:val="000000"/>
        </w:rPr>
      </w:pPr>
    </w:p>
    <w:p w14:paraId="170BDDBA" w14:textId="77777777" w:rsidR="006F5B59" w:rsidRDefault="006F5B59" w:rsidP="00175326">
      <w:pPr>
        <w:widowControl w:val="0"/>
        <w:autoSpaceDE w:val="0"/>
        <w:autoSpaceDN w:val="0"/>
        <w:adjustRightInd w:val="0"/>
        <w:spacing w:before="19" w:line="240" w:lineRule="exact"/>
        <w:rPr>
          <w:rFonts w:ascii="Cambria" w:hAnsi="Cambria" w:cs="Georgia"/>
          <w:color w:val="000000"/>
        </w:rPr>
      </w:pPr>
    </w:p>
    <w:p w14:paraId="170BDDBB" w14:textId="77777777" w:rsidR="006F5B59" w:rsidRPr="000D20C4" w:rsidRDefault="006F5B59" w:rsidP="00175326">
      <w:pPr>
        <w:widowControl w:val="0"/>
        <w:autoSpaceDE w:val="0"/>
        <w:autoSpaceDN w:val="0"/>
        <w:adjustRightInd w:val="0"/>
        <w:spacing w:before="19" w:line="240" w:lineRule="exact"/>
        <w:rPr>
          <w:rFonts w:ascii="Cambria" w:hAnsi="Cambria" w:cs="Georgia"/>
          <w:color w:val="000000"/>
        </w:rPr>
      </w:pPr>
    </w:p>
    <w:p w14:paraId="170BDDBC" w14:textId="77777777" w:rsidR="00EB4797" w:rsidRDefault="00D967AC" w:rsidP="00175326">
      <w:pPr>
        <w:widowControl w:val="0"/>
        <w:autoSpaceDE w:val="0"/>
        <w:autoSpaceDN w:val="0"/>
        <w:adjustRightInd w:val="0"/>
        <w:ind w:right="-2"/>
        <w:jc w:val="center"/>
        <w:rPr>
          <w:rFonts w:ascii="Cambria" w:hAnsi="Cambria" w:cs="Palatino"/>
          <w:b/>
          <w:bCs/>
          <w:sz w:val="44"/>
          <w:szCs w:val="48"/>
        </w:rPr>
      </w:pPr>
      <w:r>
        <w:rPr>
          <w:rFonts w:ascii="Cambria" w:hAnsi="Cambria" w:cs="Palatino"/>
          <w:b/>
          <w:bCs/>
          <w:sz w:val="44"/>
          <w:szCs w:val="48"/>
        </w:rPr>
        <w:t>Řád o nakládání s majetkem</w:t>
      </w:r>
      <w:r w:rsidR="00175326">
        <w:rPr>
          <w:rFonts w:ascii="Cambria" w:hAnsi="Cambria" w:cs="Palatino"/>
          <w:b/>
          <w:bCs/>
          <w:sz w:val="44"/>
          <w:szCs w:val="48"/>
        </w:rPr>
        <w:t xml:space="preserve"> </w:t>
      </w:r>
    </w:p>
    <w:p w14:paraId="170BDDBD" w14:textId="19AB74F1" w:rsidR="00175326" w:rsidRDefault="00175326" w:rsidP="00175326">
      <w:pPr>
        <w:widowControl w:val="0"/>
        <w:autoSpaceDE w:val="0"/>
        <w:autoSpaceDN w:val="0"/>
        <w:adjustRightInd w:val="0"/>
        <w:ind w:right="-2"/>
        <w:jc w:val="center"/>
        <w:rPr>
          <w:rFonts w:ascii="Cambria" w:hAnsi="Cambria" w:cs="Palatino"/>
          <w:b/>
          <w:bCs/>
          <w:sz w:val="44"/>
          <w:szCs w:val="48"/>
        </w:rPr>
      </w:pPr>
      <w:r>
        <w:rPr>
          <w:rFonts w:ascii="Cambria" w:hAnsi="Cambria" w:cs="Palatino"/>
          <w:b/>
          <w:bCs/>
          <w:sz w:val="44"/>
          <w:szCs w:val="48"/>
        </w:rPr>
        <w:t>U</w:t>
      </w:r>
      <w:r w:rsidR="00EB4797">
        <w:rPr>
          <w:rFonts w:ascii="Cambria" w:hAnsi="Cambria" w:cs="Palatino"/>
          <w:b/>
          <w:bCs/>
          <w:sz w:val="44"/>
          <w:szCs w:val="48"/>
        </w:rPr>
        <w:t xml:space="preserve">niverzity </w:t>
      </w:r>
      <w:r>
        <w:rPr>
          <w:rFonts w:ascii="Cambria" w:hAnsi="Cambria" w:cs="Palatino"/>
          <w:b/>
          <w:bCs/>
          <w:sz w:val="44"/>
          <w:szCs w:val="48"/>
        </w:rPr>
        <w:t>P</w:t>
      </w:r>
      <w:r w:rsidR="00EB4797">
        <w:rPr>
          <w:rFonts w:ascii="Cambria" w:hAnsi="Cambria" w:cs="Palatino"/>
          <w:b/>
          <w:bCs/>
          <w:sz w:val="44"/>
          <w:szCs w:val="48"/>
        </w:rPr>
        <w:t>alackého v</w:t>
      </w:r>
      <w:r w:rsidR="006246B0">
        <w:rPr>
          <w:rFonts w:ascii="Cambria" w:hAnsi="Cambria" w:cs="Palatino"/>
          <w:b/>
          <w:bCs/>
          <w:sz w:val="44"/>
          <w:szCs w:val="48"/>
        </w:rPr>
        <w:t> </w:t>
      </w:r>
      <w:r w:rsidR="00EB4797">
        <w:rPr>
          <w:rFonts w:ascii="Cambria" w:hAnsi="Cambria" w:cs="Palatino"/>
          <w:b/>
          <w:bCs/>
          <w:sz w:val="44"/>
          <w:szCs w:val="48"/>
        </w:rPr>
        <w:t>Olomouci</w:t>
      </w:r>
    </w:p>
    <w:p w14:paraId="170BDDBE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Georgia"/>
          <w:color w:val="000000"/>
          <w:sz w:val="20"/>
          <w:szCs w:val="20"/>
        </w:rPr>
      </w:pPr>
    </w:p>
    <w:p w14:paraId="170BDDBF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0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1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2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3" w14:textId="77777777" w:rsidR="00175326" w:rsidRDefault="00ED00FE" w:rsidP="00ED00FE">
      <w:pPr>
        <w:widowControl w:val="0"/>
        <w:tabs>
          <w:tab w:val="left" w:pos="1055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  <w:r>
        <w:rPr>
          <w:rFonts w:ascii="Cambria" w:hAnsi="Cambria" w:cs="Georgia"/>
          <w:color w:val="231F20"/>
        </w:rPr>
        <w:tab/>
      </w:r>
    </w:p>
    <w:p w14:paraId="170BDDC4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5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6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7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8" w14:textId="77777777" w:rsidR="00175326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="Cambria" w:hAnsi="Cambria" w:cs="Georgia"/>
          <w:color w:val="231F20"/>
        </w:rPr>
      </w:pPr>
    </w:p>
    <w:p w14:paraId="170BDDC9" w14:textId="77777777" w:rsidR="00175326" w:rsidRPr="000D20C4" w:rsidRDefault="00175326" w:rsidP="00F37160">
      <w:pPr>
        <w:widowControl w:val="0"/>
        <w:tabs>
          <w:tab w:val="left" w:pos="2080"/>
        </w:tabs>
        <w:autoSpaceDE w:val="0"/>
        <w:autoSpaceDN w:val="0"/>
        <w:adjustRightInd w:val="0"/>
        <w:spacing w:before="33"/>
        <w:ind w:left="2098" w:right="125" w:hanging="2098"/>
        <w:jc w:val="both"/>
        <w:rPr>
          <w:rFonts w:ascii="Cambria" w:hAnsi="Cambria" w:cs="Georgia"/>
          <w:color w:val="000000"/>
        </w:rPr>
      </w:pPr>
      <w:r w:rsidRPr="000D20C4">
        <w:rPr>
          <w:rFonts w:ascii="Cambria" w:hAnsi="Cambria" w:cs="Georgia"/>
          <w:color w:val="231F20"/>
        </w:rPr>
        <w:t xml:space="preserve">Obsah: </w:t>
      </w:r>
      <w:r w:rsidRPr="000D20C4">
        <w:rPr>
          <w:rFonts w:ascii="Cambria" w:hAnsi="Cambria" w:cs="Georgia"/>
          <w:color w:val="231F20"/>
        </w:rPr>
        <w:tab/>
      </w:r>
      <w:r w:rsidR="006F5B59">
        <w:rPr>
          <w:rFonts w:ascii="Cambria" w:hAnsi="Cambria" w:cs="Georgia"/>
          <w:color w:val="231F20"/>
        </w:rPr>
        <w:t>Tato norma u</w:t>
      </w:r>
      <w:r w:rsidR="00005237">
        <w:rPr>
          <w:rFonts w:ascii="Cambria" w:hAnsi="Cambria" w:cs="Georgia"/>
          <w:color w:val="231F20"/>
        </w:rPr>
        <w:t>rčuje</w:t>
      </w:r>
      <w:r w:rsidR="006F5B59">
        <w:rPr>
          <w:rFonts w:ascii="Cambria" w:hAnsi="Cambria" w:cs="Georgia"/>
          <w:color w:val="231F20"/>
        </w:rPr>
        <w:t>, který majetek U</w:t>
      </w:r>
      <w:r w:rsidR="00590981">
        <w:rPr>
          <w:rFonts w:ascii="Cambria" w:hAnsi="Cambria" w:cs="Georgia"/>
          <w:color w:val="231F20"/>
        </w:rPr>
        <w:t xml:space="preserve">niverzity </w:t>
      </w:r>
      <w:r w:rsidR="006F5B59">
        <w:rPr>
          <w:rFonts w:ascii="Cambria" w:hAnsi="Cambria" w:cs="Georgia"/>
          <w:color w:val="231F20"/>
        </w:rPr>
        <w:t>P</w:t>
      </w:r>
      <w:r w:rsidR="00590981">
        <w:rPr>
          <w:rFonts w:ascii="Cambria" w:hAnsi="Cambria" w:cs="Georgia"/>
          <w:color w:val="231F20"/>
        </w:rPr>
        <w:t>alackého v Olomouci</w:t>
      </w:r>
      <w:r w:rsidR="006F5B59">
        <w:rPr>
          <w:rFonts w:ascii="Cambria" w:hAnsi="Cambria" w:cs="Georgia"/>
          <w:color w:val="231F20"/>
        </w:rPr>
        <w:t xml:space="preserve"> a za jakým účelem bude užíván jednotlivými součástmi U</w:t>
      </w:r>
      <w:r w:rsidR="00590981">
        <w:rPr>
          <w:rFonts w:ascii="Cambria" w:hAnsi="Cambria" w:cs="Georgia"/>
          <w:color w:val="231F20"/>
        </w:rPr>
        <w:t xml:space="preserve">niverzity </w:t>
      </w:r>
      <w:r w:rsidR="006F5B59">
        <w:rPr>
          <w:rFonts w:ascii="Cambria" w:hAnsi="Cambria" w:cs="Georgia"/>
          <w:color w:val="231F20"/>
        </w:rPr>
        <w:t>P</w:t>
      </w:r>
      <w:r w:rsidR="00590981">
        <w:rPr>
          <w:rFonts w:ascii="Cambria" w:hAnsi="Cambria" w:cs="Georgia"/>
          <w:color w:val="231F20"/>
        </w:rPr>
        <w:t>alackého v Olomouci</w:t>
      </w:r>
      <w:r w:rsidR="006F5B59">
        <w:rPr>
          <w:rFonts w:ascii="Cambria" w:hAnsi="Cambria" w:cs="Georgia"/>
          <w:color w:val="231F20"/>
        </w:rPr>
        <w:t>.</w:t>
      </w:r>
    </w:p>
    <w:p w14:paraId="170BDDCA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before="4" w:line="360" w:lineRule="auto"/>
        <w:rPr>
          <w:rFonts w:ascii="Cambria" w:hAnsi="Cambria" w:cs="Georgia"/>
          <w:color w:val="000000"/>
          <w:sz w:val="11"/>
          <w:szCs w:val="11"/>
        </w:rPr>
      </w:pPr>
    </w:p>
    <w:p w14:paraId="170BDDCB" w14:textId="634D2932" w:rsidR="00175326" w:rsidRPr="000D20C4" w:rsidRDefault="00175326" w:rsidP="00175326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360" w:lineRule="auto"/>
        <w:ind w:right="-2"/>
        <w:rPr>
          <w:rFonts w:ascii="Cambria" w:hAnsi="Cambria" w:cs="Georgia"/>
          <w:color w:val="231F20"/>
        </w:rPr>
      </w:pPr>
      <w:r w:rsidRPr="000D20C4">
        <w:rPr>
          <w:rFonts w:ascii="Cambria" w:hAnsi="Cambria" w:cs="Georgia"/>
          <w:color w:val="231F20"/>
        </w:rPr>
        <w:t xml:space="preserve">Garant: </w:t>
      </w:r>
      <w:r w:rsidRPr="000D20C4">
        <w:rPr>
          <w:rFonts w:ascii="Cambria" w:hAnsi="Cambria" w:cs="Georgia"/>
          <w:color w:val="231F20"/>
        </w:rPr>
        <w:tab/>
      </w:r>
      <w:r w:rsidR="006F5B59">
        <w:rPr>
          <w:rFonts w:ascii="Cambria" w:hAnsi="Cambria" w:cs="Georgia"/>
          <w:color w:val="231F20"/>
        </w:rPr>
        <w:t>kvestor</w:t>
      </w:r>
      <w:r w:rsidR="00590981">
        <w:rPr>
          <w:rFonts w:ascii="Cambria" w:hAnsi="Cambria" w:cs="Georgia"/>
          <w:color w:val="231F20"/>
        </w:rPr>
        <w:t xml:space="preserve"> UP</w:t>
      </w:r>
    </w:p>
    <w:p w14:paraId="170BDDCC" w14:textId="26469B33" w:rsidR="00175326" w:rsidRPr="000D20C4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line="360" w:lineRule="auto"/>
        <w:ind w:right="3789"/>
        <w:rPr>
          <w:rFonts w:ascii="Cambria" w:hAnsi="Cambria" w:cs="Georgia"/>
          <w:color w:val="000000"/>
        </w:rPr>
      </w:pPr>
      <w:r w:rsidRPr="000D20C4">
        <w:rPr>
          <w:rFonts w:ascii="Cambria" w:hAnsi="Cambria" w:cs="Georgia"/>
          <w:color w:val="231F20"/>
        </w:rPr>
        <w:t xml:space="preserve">Platnost: </w:t>
      </w:r>
      <w:r w:rsidRPr="000D20C4">
        <w:rPr>
          <w:rFonts w:ascii="Cambria" w:hAnsi="Cambria" w:cs="Georgia"/>
          <w:color w:val="231F20"/>
        </w:rPr>
        <w:tab/>
      </w:r>
    </w:p>
    <w:p w14:paraId="170BDDCD" w14:textId="19FEA767" w:rsidR="00175326" w:rsidRPr="000D20C4" w:rsidRDefault="00175326" w:rsidP="00175326">
      <w:pPr>
        <w:widowControl w:val="0"/>
        <w:tabs>
          <w:tab w:val="left" w:pos="2080"/>
        </w:tabs>
        <w:autoSpaceDE w:val="0"/>
        <w:autoSpaceDN w:val="0"/>
        <w:adjustRightInd w:val="0"/>
        <w:spacing w:line="360" w:lineRule="auto"/>
        <w:ind w:right="-20"/>
        <w:rPr>
          <w:rFonts w:ascii="Cambria" w:hAnsi="Cambria" w:cs="Georgia"/>
          <w:color w:val="000000"/>
          <w:highlight w:val="yellow"/>
        </w:rPr>
      </w:pPr>
      <w:r w:rsidRPr="000D20C4">
        <w:rPr>
          <w:rFonts w:ascii="Cambria" w:hAnsi="Cambria" w:cs="Georgia"/>
          <w:color w:val="231F20"/>
        </w:rPr>
        <w:t xml:space="preserve">Účinnost: </w:t>
      </w:r>
      <w:r w:rsidRPr="000D20C4">
        <w:rPr>
          <w:rFonts w:ascii="Cambria" w:hAnsi="Cambria" w:cs="Georgia"/>
          <w:color w:val="231F20"/>
        </w:rPr>
        <w:tab/>
      </w:r>
    </w:p>
    <w:p w14:paraId="170BDDCE" w14:textId="77777777" w:rsidR="00175326" w:rsidRPr="000D20C4" w:rsidRDefault="00175326" w:rsidP="00175326">
      <w:pPr>
        <w:widowControl w:val="0"/>
        <w:autoSpaceDE w:val="0"/>
        <w:autoSpaceDN w:val="0"/>
        <w:adjustRightInd w:val="0"/>
        <w:spacing w:before="1" w:line="160" w:lineRule="exact"/>
        <w:rPr>
          <w:rFonts w:ascii="Cambria" w:hAnsi="Cambria" w:cs="Georgia"/>
          <w:color w:val="000000"/>
          <w:sz w:val="16"/>
          <w:szCs w:val="16"/>
        </w:rPr>
      </w:pPr>
    </w:p>
    <w:p w14:paraId="170BDDCF" w14:textId="77777777" w:rsidR="006F5B59" w:rsidRDefault="00175326" w:rsidP="006F5B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70BDDD0" w14:textId="77777777" w:rsidR="00D73605" w:rsidRPr="00927929" w:rsidRDefault="00B50C01" w:rsidP="00B50C01">
      <w:pPr>
        <w:widowControl w:val="0"/>
        <w:autoSpaceDE w:val="0"/>
        <w:autoSpaceDN w:val="0"/>
        <w:adjustRightInd w:val="0"/>
        <w:ind w:right="-2"/>
        <w:jc w:val="center"/>
        <w:rPr>
          <w:rFonts w:ascii="Cambria" w:hAnsi="Cambria" w:cs="Palatino"/>
          <w:b/>
          <w:bCs/>
          <w:sz w:val="40"/>
          <w:szCs w:val="40"/>
        </w:rPr>
      </w:pPr>
      <w:r w:rsidRPr="00927929">
        <w:rPr>
          <w:rFonts w:ascii="Cambria" w:hAnsi="Cambria" w:cs="Palatino"/>
          <w:b/>
          <w:bCs/>
          <w:sz w:val="40"/>
          <w:szCs w:val="40"/>
        </w:rPr>
        <w:lastRenderedPageBreak/>
        <w:t xml:space="preserve">Řád o nakládání s majetkem </w:t>
      </w:r>
    </w:p>
    <w:p w14:paraId="170BDDD1" w14:textId="77777777" w:rsidR="00B50C01" w:rsidRPr="00927929" w:rsidRDefault="00B50C01" w:rsidP="00B50C01">
      <w:pPr>
        <w:widowControl w:val="0"/>
        <w:autoSpaceDE w:val="0"/>
        <w:autoSpaceDN w:val="0"/>
        <w:adjustRightInd w:val="0"/>
        <w:ind w:right="-2"/>
        <w:jc w:val="center"/>
        <w:rPr>
          <w:rFonts w:ascii="Cambria" w:hAnsi="Cambria" w:cs="Palatino"/>
          <w:sz w:val="40"/>
          <w:szCs w:val="40"/>
        </w:rPr>
      </w:pPr>
      <w:r w:rsidRPr="00927929">
        <w:rPr>
          <w:rFonts w:ascii="Cambria" w:hAnsi="Cambria" w:cs="Palatino"/>
          <w:b/>
          <w:bCs/>
          <w:sz w:val="40"/>
          <w:szCs w:val="40"/>
        </w:rPr>
        <w:t>U</w:t>
      </w:r>
      <w:r w:rsidR="00D73605" w:rsidRPr="00927929">
        <w:rPr>
          <w:rFonts w:ascii="Cambria" w:hAnsi="Cambria" w:cs="Palatino"/>
          <w:b/>
          <w:bCs/>
          <w:sz w:val="40"/>
          <w:szCs w:val="40"/>
        </w:rPr>
        <w:t xml:space="preserve">niverzity </w:t>
      </w:r>
      <w:r w:rsidRPr="00927929">
        <w:rPr>
          <w:rFonts w:ascii="Cambria" w:hAnsi="Cambria" w:cs="Palatino"/>
          <w:b/>
          <w:bCs/>
          <w:sz w:val="40"/>
          <w:szCs w:val="40"/>
        </w:rPr>
        <w:t>P</w:t>
      </w:r>
      <w:r w:rsidR="00D73605" w:rsidRPr="00927929">
        <w:rPr>
          <w:rFonts w:ascii="Cambria" w:hAnsi="Cambria" w:cs="Palatino"/>
          <w:b/>
          <w:bCs/>
          <w:sz w:val="40"/>
          <w:szCs w:val="40"/>
        </w:rPr>
        <w:t>alackého v Olomouci</w:t>
      </w:r>
    </w:p>
    <w:p w14:paraId="170BDDD2" w14:textId="68CB36AA" w:rsidR="00265C80" w:rsidRPr="00201C70" w:rsidRDefault="00016A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(první úplné znění ze dne </w:t>
      </w:r>
      <w:proofErr w:type="spellStart"/>
      <w:r w:rsidRPr="00016A6C">
        <w:rPr>
          <w:b/>
          <w:sz w:val="28"/>
          <w:szCs w:val="28"/>
          <w:highlight w:val="yellow"/>
        </w:rPr>
        <w:t>xx</w:t>
      </w:r>
      <w:proofErr w:type="spellEnd"/>
      <w:r w:rsidRPr="00016A6C">
        <w:rPr>
          <w:b/>
          <w:sz w:val="28"/>
          <w:szCs w:val="28"/>
          <w:highlight w:val="yellow"/>
        </w:rPr>
        <w:t>. </w:t>
      </w:r>
      <w:proofErr w:type="spellStart"/>
      <w:r w:rsidRPr="00016A6C">
        <w:rPr>
          <w:b/>
          <w:sz w:val="28"/>
          <w:szCs w:val="28"/>
          <w:highlight w:val="yellow"/>
        </w:rPr>
        <w:t>yyyy</w:t>
      </w:r>
      <w:proofErr w:type="spellEnd"/>
      <w:r>
        <w:rPr>
          <w:b/>
          <w:sz w:val="28"/>
          <w:szCs w:val="28"/>
        </w:rPr>
        <w:t> 2020)</w:t>
      </w:r>
    </w:p>
    <w:p w14:paraId="170BDDD3" w14:textId="77777777" w:rsidR="00265C80" w:rsidRPr="00201C70" w:rsidRDefault="00265C80">
      <w:pPr>
        <w:jc w:val="both"/>
      </w:pPr>
    </w:p>
    <w:p w14:paraId="170BDDD4" w14:textId="77777777" w:rsidR="00B50C01" w:rsidRDefault="00B50C01" w:rsidP="00B50C01">
      <w:pPr>
        <w:jc w:val="center"/>
        <w:rPr>
          <w:b/>
        </w:rPr>
      </w:pPr>
    </w:p>
    <w:p w14:paraId="170BDDD5" w14:textId="77777777" w:rsidR="00265C80" w:rsidRPr="00927929" w:rsidRDefault="00265C80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>Článek 1</w:t>
      </w:r>
    </w:p>
    <w:p w14:paraId="170BDDD6" w14:textId="77777777" w:rsidR="00265C80" w:rsidRPr="00927929" w:rsidRDefault="00265C80" w:rsidP="00A316A2">
      <w:pPr>
        <w:pStyle w:val="Nadpis2"/>
        <w:rPr>
          <w:rFonts w:asciiTheme="majorHAnsi" w:hAnsiTheme="majorHAnsi"/>
        </w:rPr>
      </w:pPr>
      <w:r w:rsidRPr="00927929">
        <w:rPr>
          <w:rFonts w:asciiTheme="majorHAnsi" w:hAnsiTheme="majorHAnsi"/>
        </w:rPr>
        <w:t>Vymezení pojmů</w:t>
      </w:r>
    </w:p>
    <w:p w14:paraId="170BDDD7" w14:textId="77777777" w:rsidR="0019495F" w:rsidRPr="0019495F" w:rsidRDefault="0019495F" w:rsidP="00F37160"/>
    <w:p w14:paraId="170BDDD8" w14:textId="77777777" w:rsidR="00265C80" w:rsidRPr="006624B7" w:rsidRDefault="00265C80" w:rsidP="006624B7">
      <w:pPr>
        <w:pStyle w:val="Odstavecseseznamem"/>
        <w:numPr>
          <w:ilvl w:val="0"/>
          <w:numId w:val="31"/>
        </w:numPr>
        <w:ind w:left="426"/>
        <w:jc w:val="both"/>
        <w:rPr>
          <w:rFonts w:asciiTheme="majorHAnsi" w:hAnsiTheme="majorHAnsi"/>
        </w:rPr>
      </w:pPr>
      <w:r w:rsidRPr="006624B7">
        <w:rPr>
          <w:rFonts w:asciiTheme="majorHAnsi" w:hAnsiTheme="majorHAnsi"/>
        </w:rPr>
        <w:t>Pro účely t</w:t>
      </w:r>
      <w:r w:rsidR="00DB6A7D" w:rsidRPr="006624B7">
        <w:rPr>
          <w:rFonts w:asciiTheme="majorHAnsi" w:hAnsiTheme="majorHAnsi"/>
        </w:rPr>
        <w:t>oho</w:t>
      </w:r>
      <w:r w:rsidR="00B620F1" w:rsidRPr="006624B7">
        <w:rPr>
          <w:rFonts w:asciiTheme="majorHAnsi" w:hAnsiTheme="majorHAnsi"/>
        </w:rPr>
        <w:t>t</w:t>
      </w:r>
      <w:r w:rsidRPr="006624B7">
        <w:rPr>
          <w:rFonts w:asciiTheme="majorHAnsi" w:hAnsiTheme="majorHAnsi"/>
        </w:rPr>
        <w:t xml:space="preserve">o </w:t>
      </w:r>
      <w:r w:rsidR="00F37160" w:rsidRPr="006624B7">
        <w:rPr>
          <w:rFonts w:asciiTheme="majorHAnsi" w:hAnsiTheme="majorHAnsi"/>
        </w:rPr>
        <w:t xml:space="preserve">řádu </w:t>
      </w:r>
      <w:r w:rsidRPr="006624B7">
        <w:rPr>
          <w:rFonts w:asciiTheme="majorHAnsi" w:hAnsiTheme="majorHAnsi"/>
        </w:rPr>
        <w:t>se rozumí:</w:t>
      </w:r>
    </w:p>
    <w:p w14:paraId="170BDDD9" w14:textId="2CEEE73D" w:rsidR="00265C80" w:rsidRPr="000A3389" w:rsidRDefault="00B620F1" w:rsidP="00A316A2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jc w:val="both"/>
        <w:rPr>
          <w:rFonts w:asciiTheme="majorHAnsi" w:hAnsiTheme="majorHAnsi"/>
        </w:rPr>
      </w:pPr>
      <w:r w:rsidRPr="000A3389">
        <w:rPr>
          <w:rFonts w:asciiTheme="majorHAnsi" w:hAnsiTheme="majorHAnsi"/>
          <w:b/>
        </w:rPr>
        <w:t xml:space="preserve">majetkem </w:t>
      </w:r>
      <w:r w:rsidR="00577536" w:rsidRPr="000A3389">
        <w:rPr>
          <w:rFonts w:asciiTheme="majorHAnsi" w:hAnsiTheme="majorHAnsi"/>
          <w:b/>
        </w:rPr>
        <w:t>UP</w:t>
      </w:r>
      <w:r w:rsidR="00577536" w:rsidRPr="000A3389">
        <w:rPr>
          <w:rFonts w:asciiTheme="majorHAnsi" w:hAnsiTheme="majorHAnsi"/>
        </w:rPr>
        <w:t xml:space="preserve"> </w:t>
      </w:r>
      <w:r w:rsidRPr="000A3389">
        <w:rPr>
          <w:rFonts w:asciiTheme="majorHAnsi" w:hAnsiTheme="majorHAnsi"/>
        </w:rPr>
        <w:t>věci, jejic</w:t>
      </w:r>
      <w:bookmarkStart w:id="0" w:name="_GoBack"/>
      <w:bookmarkEnd w:id="0"/>
      <w:r w:rsidRPr="000A3389">
        <w:rPr>
          <w:rFonts w:asciiTheme="majorHAnsi" w:hAnsiTheme="majorHAnsi"/>
        </w:rPr>
        <w:t xml:space="preserve">hž vlastníkem či spoluvlastníkem je </w:t>
      </w:r>
      <w:r w:rsidR="001D39E8" w:rsidRPr="000A3389">
        <w:rPr>
          <w:rFonts w:asciiTheme="majorHAnsi" w:hAnsiTheme="majorHAnsi"/>
        </w:rPr>
        <w:t>Univerzit</w:t>
      </w:r>
      <w:r w:rsidRPr="000A3389">
        <w:rPr>
          <w:rFonts w:asciiTheme="majorHAnsi" w:hAnsiTheme="majorHAnsi"/>
        </w:rPr>
        <w:t>a</w:t>
      </w:r>
      <w:r w:rsidR="001D39E8" w:rsidRPr="000A3389">
        <w:rPr>
          <w:rFonts w:asciiTheme="majorHAnsi" w:hAnsiTheme="majorHAnsi"/>
        </w:rPr>
        <w:t xml:space="preserve"> Palackého v Olomouci (dále jen „UP“</w:t>
      </w:r>
      <w:r w:rsidR="00EE0525" w:rsidRPr="000A3389">
        <w:rPr>
          <w:rFonts w:asciiTheme="majorHAnsi" w:hAnsiTheme="majorHAnsi"/>
        </w:rPr>
        <w:t>)</w:t>
      </w:r>
      <w:r w:rsidR="00265C80" w:rsidRPr="000A3389">
        <w:rPr>
          <w:rFonts w:asciiTheme="majorHAnsi" w:hAnsiTheme="majorHAnsi"/>
        </w:rPr>
        <w:t xml:space="preserve">, </w:t>
      </w:r>
    </w:p>
    <w:p w14:paraId="170BDDDA" w14:textId="77777777" w:rsidR="00265C80" w:rsidRPr="000A3389" w:rsidRDefault="00265C80" w:rsidP="00A316A2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jc w:val="both"/>
        <w:rPr>
          <w:rFonts w:asciiTheme="majorHAnsi" w:hAnsiTheme="majorHAnsi"/>
        </w:rPr>
      </w:pPr>
      <w:r w:rsidRPr="000A3389">
        <w:rPr>
          <w:rFonts w:asciiTheme="majorHAnsi" w:hAnsiTheme="majorHAnsi"/>
          <w:b/>
        </w:rPr>
        <w:t>zákonem</w:t>
      </w:r>
      <w:r w:rsidRPr="000A3389">
        <w:rPr>
          <w:rFonts w:asciiTheme="majorHAnsi" w:hAnsiTheme="majorHAnsi"/>
        </w:rPr>
        <w:t xml:space="preserve"> zákon č. 111/1998 Sb., o vysokých školách a o změně a doplnění dalších zákonů (zákon o vysokých školách), ve znění pozdějších předpisů,</w:t>
      </w:r>
    </w:p>
    <w:p w14:paraId="170BDDDB" w14:textId="77777777" w:rsidR="00E55C3B" w:rsidRPr="000A3389" w:rsidRDefault="004D76CC" w:rsidP="00A316A2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jc w:val="both"/>
        <w:rPr>
          <w:rFonts w:asciiTheme="majorHAnsi" w:hAnsiTheme="majorHAnsi"/>
        </w:rPr>
      </w:pPr>
      <w:r w:rsidRPr="000A3389">
        <w:rPr>
          <w:rFonts w:asciiTheme="majorHAnsi" w:hAnsiTheme="majorHAnsi"/>
          <w:b/>
        </w:rPr>
        <w:t xml:space="preserve">občanským zákoníkem </w:t>
      </w:r>
      <w:r w:rsidRPr="000A3389">
        <w:rPr>
          <w:rFonts w:asciiTheme="majorHAnsi" w:hAnsiTheme="majorHAnsi"/>
        </w:rPr>
        <w:t>zákon č. 89/2012 Sb.</w:t>
      </w:r>
      <w:r w:rsidR="005C137A" w:rsidRPr="000A3389">
        <w:rPr>
          <w:rFonts w:asciiTheme="majorHAnsi" w:hAnsiTheme="majorHAnsi"/>
        </w:rPr>
        <w:t>,</w:t>
      </w:r>
      <w:r w:rsidRPr="000A3389">
        <w:rPr>
          <w:rFonts w:asciiTheme="majorHAnsi" w:hAnsiTheme="majorHAnsi"/>
        </w:rPr>
        <w:t xml:space="preserve"> občanský zákoník</w:t>
      </w:r>
      <w:r w:rsidR="005C137A" w:rsidRPr="000A3389">
        <w:rPr>
          <w:rFonts w:asciiTheme="majorHAnsi" w:hAnsiTheme="majorHAnsi"/>
        </w:rPr>
        <w:t>,</w:t>
      </w:r>
      <w:r w:rsidRPr="000A3389">
        <w:rPr>
          <w:rFonts w:asciiTheme="majorHAnsi" w:hAnsiTheme="majorHAnsi"/>
        </w:rPr>
        <w:t xml:space="preserve"> ve znění pozdějších předpisů,</w:t>
      </w:r>
    </w:p>
    <w:p w14:paraId="170BDDDC" w14:textId="27E74370" w:rsidR="00265C80" w:rsidRPr="000A3389" w:rsidRDefault="00E55C3B" w:rsidP="00A316A2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jc w:val="both"/>
        <w:rPr>
          <w:rFonts w:asciiTheme="majorHAnsi" w:hAnsiTheme="majorHAnsi"/>
        </w:rPr>
      </w:pPr>
      <w:r w:rsidRPr="000A3389">
        <w:rPr>
          <w:rFonts w:asciiTheme="majorHAnsi" w:hAnsiTheme="majorHAnsi"/>
          <w:b/>
        </w:rPr>
        <w:t xml:space="preserve">vedoucím zaměstnancem součásti UP </w:t>
      </w:r>
      <w:r w:rsidR="00F74AC6">
        <w:rPr>
          <w:rFonts w:asciiTheme="majorHAnsi" w:hAnsiTheme="majorHAnsi"/>
        </w:rPr>
        <w:t>v případě</w:t>
      </w:r>
      <w:r w:rsidRPr="000A3389">
        <w:rPr>
          <w:rFonts w:asciiTheme="majorHAnsi" w:hAnsiTheme="majorHAnsi"/>
        </w:rPr>
        <w:t xml:space="preserve"> fakult</w:t>
      </w:r>
      <w:r w:rsidR="00F74AC6">
        <w:rPr>
          <w:rFonts w:asciiTheme="majorHAnsi" w:hAnsiTheme="majorHAnsi"/>
        </w:rPr>
        <w:t>y</w:t>
      </w:r>
      <w:r w:rsidRPr="000A3389">
        <w:rPr>
          <w:rFonts w:asciiTheme="majorHAnsi" w:hAnsiTheme="majorHAnsi"/>
        </w:rPr>
        <w:t xml:space="preserve"> děkan, </w:t>
      </w:r>
      <w:ins w:id="1" w:author="Cernohouz Zdenek" w:date="2020-01-29T09:57:00Z">
        <w:r w:rsidR="006624B7">
          <w:rPr>
            <w:rFonts w:asciiTheme="majorHAnsi" w:hAnsiTheme="majorHAnsi"/>
          </w:rPr>
          <w:t xml:space="preserve">vysokoškolského ústavu </w:t>
        </w:r>
      </w:ins>
      <w:ins w:id="2" w:author="Cernohouz Zdenek" w:date="2020-01-29T11:42:00Z">
        <w:r w:rsidR="006C4BC1">
          <w:rPr>
            <w:rFonts w:asciiTheme="majorHAnsi" w:hAnsiTheme="majorHAnsi"/>
          </w:rPr>
          <w:t>a</w:t>
        </w:r>
      </w:ins>
      <w:ins w:id="3" w:author="Cernohouz Zdenek" w:date="2020-01-29T09:57:00Z">
        <w:r w:rsidR="006624B7">
          <w:rPr>
            <w:rFonts w:asciiTheme="majorHAnsi" w:hAnsiTheme="majorHAnsi"/>
          </w:rPr>
          <w:t xml:space="preserve"> </w:t>
        </w:r>
      </w:ins>
      <w:r w:rsidRPr="000A3389">
        <w:rPr>
          <w:rFonts w:asciiTheme="majorHAnsi" w:hAnsiTheme="majorHAnsi"/>
        </w:rPr>
        <w:t>univerzitní</w:t>
      </w:r>
      <w:r w:rsidR="00F74AC6">
        <w:rPr>
          <w:rFonts w:asciiTheme="majorHAnsi" w:hAnsiTheme="majorHAnsi"/>
        </w:rPr>
        <w:t>ho</w:t>
      </w:r>
      <w:r w:rsidRPr="000A3389">
        <w:rPr>
          <w:rFonts w:asciiTheme="majorHAnsi" w:hAnsiTheme="majorHAnsi"/>
        </w:rPr>
        <w:t xml:space="preserve"> zařízení ředitel a rektorátu</w:t>
      </w:r>
      <w:r w:rsidR="00B50C01" w:rsidRPr="000A3389">
        <w:rPr>
          <w:rFonts w:asciiTheme="majorHAnsi" w:hAnsiTheme="majorHAnsi"/>
        </w:rPr>
        <w:t xml:space="preserve"> kvestor</w:t>
      </w:r>
      <w:r w:rsidR="00265C80" w:rsidRPr="000A3389">
        <w:rPr>
          <w:rFonts w:asciiTheme="majorHAnsi" w:hAnsiTheme="majorHAnsi"/>
        </w:rPr>
        <w:t>.</w:t>
      </w:r>
    </w:p>
    <w:p w14:paraId="170BDDDD" w14:textId="77777777" w:rsidR="00265C80" w:rsidRPr="000A3389" w:rsidRDefault="00265C80">
      <w:pPr>
        <w:jc w:val="both"/>
        <w:rPr>
          <w:rFonts w:asciiTheme="majorHAnsi" w:hAnsiTheme="majorHAnsi"/>
        </w:rPr>
      </w:pPr>
    </w:p>
    <w:p w14:paraId="170BDDDE" w14:textId="77777777" w:rsidR="00265C80" w:rsidRPr="00201C70" w:rsidRDefault="00265C80">
      <w:pPr>
        <w:jc w:val="both"/>
      </w:pPr>
    </w:p>
    <w:p w14:paraId="170BDDDF" w14:textId="77777777" w:rsidR="00265C80" w:rsidRPr="00927929" w:rsidRDefault="00265C80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 xml:space="preserve">Článek </w:t>
      </w:r>
      <w:r w:rsidR="00472DE5" w:rsidRPr="00927929">
        <w:rPr>
          <w:rFonts w:asciiTheme="majorHAnsi" w:hAnsiTheme="majorHAnsi"/>
          <w:b/>
        </w:rPr>
        <w:t>2</w:t>
      </w:r>
    </w:p>
    <w:p w14:paraId="170BDDE0" w14:textId="3C88C76C" w:rsidR="00265C80" w:rsidRPr="00927929" w:rsidRDefault="006A104B" w:rsidP="00A316A2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>Nemovitý majetek UP</w:t>
      </w:r>
    </w:p>
    <w:p w14:paraId="170BDDE1" w14:textId="77777777" w:rsidR="0019495F" w:rsidRPr="00A316A2" w:rsidRDefault="0019495F" w:rsidP="00A316A2">
      <w:pPr>
        <w:jc w:val="center"/>
        <w:rPr>
          <w:b/>
        </w:rPr>
      </w:pPr>
    </w:p>
    <w:p w14:paraId="170BDDE2" w14:textId="0A19EF59" w:rsidR="00265C80" w:rsidRPr="00D83B59" w:rsidRDefault="00B50C01" w:rsidP="00B50C01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 xml:space="preserve">Tento řád v souladu s § 19 zákona a v souladu s čl. 41 odst. 2 Statutu UP </w:t>
      </w:r>
      <w:r w:rsidR="00F74AC6">
        <w:rPr>
          <w:rFonts w:asciiTheme="majorHAnsi" w:hAnsiTheme="majorHAnsi"/>
        </w:rPr>
        <w:t>stanoví v přílohách č. 1 a č. 2, který nemovitý majetek UP</w:t>
      </w:r>
      <w:r w:rsidR="006A104B">
        <w:rPr>
          <w:rFonts w:asciiTheme="majorHAnsi" w:hAnsiTheme="majorHAnsi"/>
        </w:rPr>
        <w:t>,</w:t>
      </w:r>
      <w:r w:rsidR="00F53E2A">
        <w:rPr>
          <w:rFonts w:asciiTheme="majorHAnsi" w:hAnsiTheme="majorHAnsi"/>
        </w:rPr>
        <w:t xml:space="preserve"> </w:t>
      </w:r>
      <w:r w:rsidR="00F74AC6">
        <w:rPr>
          <w:rFonts w:asciiTheme="majorHAnsi" w:hAnsiTheme="majorHAnsi"/>
        </w:rPr>
        <w:t>k jakým účelům</w:t>
      </w:r>
      <w:r w:rsidR="006A104B">
        <w:rPr>
          <w:rFonts w:asciiTheme="majorHAnsi" w:hAnsiTheme="majorHAnsi"/>
        </w:rPr>
        <w:t xml:space="preserve"> a v jakém rozsahu</w:t>
      </w:r>
      <w:r w:rsidR="00F74AC6">
        <w:rPr>
          <w:rFonts w:asciiTheme="majorHAnsi" w:hAnsiTheme="majorHAnsi"/>
        </w:rPr>
        <w:t xml:space="preserve"> užívají </w:t>
      </w:r>
      <w:r w:rsidR="00637166" w:rsidRPr="00D83B59">
        <w:rPr>
          <w:rFonts w:asciiTheme="majorHAnsi" w:hAnsiTheme="majorHAnsi"/>
        </w:rPr>
        <w:t>jednotlivé součásti UP</w:t>
      </w:r>
      <w:r w:rsidR="0092252F" w:rsidRPr="00D83B59">
        <w:rPr>
          <w:rFonts w:asciiTheme="majorHAnsi" w:hAnsiTheme="majorHAnsi"/>
        </w:rPr>
        <w:t>.</w:t>
      </w:r>
    </w:p>
    <w:p w14:paraId="170BDDE3" w14:textId="77777777" w:rsidR="00B93CA0" w:rsidRPr="00D83B59" w:rsidRDefault="003D7468" w:rsidP="00927929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 xml:space="preserve">Přílohy </w:t>
      </w:r>
      <w:r w:rsidR="00E20DD2" w:rsidRPr="00D83B59">
        <w:rPr>
          <w:rFonts w:asciiTheme="majorHAnsi" w:hAnsiTheme="majorHAnsi"/>
        </w:rPr>
        <w:t>obsahují veškeré</w:t>
      </w:r>
      <w:r w:rsidR="008A6220" w:rsidRPr="00D83B59">
        <w:rPr>
          <w:rFonts w:asciiTheme="majorHAnsi" w:hAnsiTheme="majorHAnsi"/>
        </w:rPr>
        <w:t>:</w:t>
      </w:r>
    </w:p>
    <w:p w14:paraId="170BDDE4" w14:textId="77777777" w:rsidR="00B93CA0" w:rsidRPr="00D83B59" w:rsidRDefault="003D7468" w:rsidP="00A316A2">
      <w:pPr>
        <w:numPr>
          <w:ilvl w:val="1"/>
          <w:numId w:val="20"/>
        </w:numPr>
        <w:ind w:left="993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pozemky</w:t>
      </w:r>
      <w:r w:rsidR="001C1D75" w:rsidRPr="00D83B59">
        <w:rPr>
          <w:rFonts w:asciiTheme="majorHAnsi" w:hAnsiTheme="majorHAnsi"/>
        </w:rPr>
        <w:t>,</w:t>
      </w:r>
      <w:r w:rsidRPr="00D83B59">
        <w:rPr>
          <w:rFonts w:asciiTheme="majorHAnsi" w:hAnsiTheme="majorHAnsi"/>
        </w:rPr>
        <w:t xml:space="preserve"> </w:t>
      </w:r>
    </w:p>
    <w:p w14:paraId="170BDDE5" w14:textId="3CA3A20C" w:rsidR="007D1C4D" w:rsidRPr="00D83B59" w:rsidRDefault="003D7468" w:rsidP="00A316A2">
      <w:pPr>
        <w:numPr>
          <w:ilvl w:val="1"/>
          <w:numId w:val="20"/>
        </w:numPr>
        <w:ind w:left="993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samostatné stavby</w:t>
      </w:r>
      <w:r w:rsidR="001F40A3">
        <w:rPr>
          <w:rFonts w:asciiTheme="majorHAnsi" w:hAnsiTheme="majorHAnsi"/>
        </w:rPr>
        <w:t>, a to:</w:t>
      </w:r>
    </w:p>
    <w:p w14:paraId="170BDDE6" w14:textId="77777777" w:rsidR="007D1C4D" w:rsidRPr="00D83B59" w:rsidRDefault="001C1D75" w:rsidP="007D1C4D">
      <w:pPr>
        <w:numPr>
          <w:ilvl w:val="2"/>
          <w:numId w:val="20"/>
        </w:numPr>
        <w:ind w:left="1560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stavby, které nejsou součástí pozemku v souladu s §</w:t>
      </w:r>
      <w:r w:rsidR="00690741" w:rsidRPr="00D83B59">
        <w:rPr>
          <w:rFonts w:asciiTheme="majorHAnsi" w:hAnsiTheme="majorHAnsi"/>
        </w:rPr>
        <w:t xml:space="preserve"> 3055 odst. 1</w:t>
      </w:r>
      <w:r w:rsidRPr="00D83B59">
        <w:rPr>
          <w:rFonts w:asciiTheme="majorHAnsi" w:hAnsiTheme="majorHAnsi"/>
        </w:rPr>
        <w:t xml:space="preserve"> </w:t>
      </w:r>
      <w:r w:rsidR="00690741" w:rsidRPr="00D83B59">
        <w:rPr>
          <w:rFonts w:asciiTheme="majorHAnsi" w:hAnsiTheme="majorHAnsi"/>
        </w:rPr>
        <w:t xml:space="preserve">občanského zákoníku, </w:t>
      </w:r>
    </w:p>
    <w:p w14:paraId="170BDDE7" w14:textId="77777777" w:rsidR="007D1C4D" w:rsidRPr="00D83B59" w:rsidRDefault="00690741" w:rsidP="007D1C4D">
      <w:pPr>
        <w:numPr>
          <w:ilvl w:val="2"/>
          <w:numId w:val="20"/>
        </w:numPr>
        <w:ind w:left="1560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stavby dočasné</w:t>
      </w:r>
      <w:r w:rsidR="001C1D75" w:rsidRPr="00D83B59">
        <w:rPr>
          <w:rFonts w:asciiTheme="majorHAnsi" w:hAnsiTheme="majorHAnsi"/>
        </w:rPr>
        <w:t xml:space="preserve"> a </w:t>
      </w:r>
    </w:p>
    <w:p w14:paraId="170BDDE8" w14:textId="77777777" w:rsidR="00B93CA0" w:rsidRPr="00D83B59" w:rsidRDefault="001C1D75" w:rsidP="007D1C4D">
      <w:pPr>
        <w:numPr>
          <w:ilvl w:val="2"/>
          <w:numId w:val="20"/>
        </w:numPr>
        <w:ind w:left="1560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podzemní stavby se samostatným účelovým určením</w:t>
      </w:r>
      <w:r w:rsidR="007D1C4D" w:rsidRPr="00D83B59">
        <w:rPr>
          <w:rFonts w:asciiTheme="majorHAnsi" w:hAnsiTheme="majorHAnsi"/>
        </w:rPr>
        <w:t>,</w:t>
      </w:r>
      <w:r w:rsidRPr="00D83B59">
        <w:rPr>
          <w:rFonts w:asciiTheme="majorHAnsi" w:hAnsiTheme="majorHAnsi"/>
        </w:rPr>
        <w:t xml:space="preserve"> </w:t>
      </w:r>
    </w:p>
    <w:p w14:paraId="170BDDE9" w14:textId="77777777" w:rsidR="004D76CC" w:rsidRPr="00D83B59" w:rsidRDefault="001C1D75" w:rsidP="00A316A2">
      <w:pPr>
        <w:numPr>
          <w:ilvl w:val="1"/>
          <w:numId w:val="20"/>
        </w:numPr>
        <w:ind w:left="993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jednotky</w:t>
      </w:r>
      <w:r w:rsidR="003D7468" w:rsidRPr="00D83B59">
        <w:rPr>
          <w:rFonts w:asciiTheme="majorHAnsi" w:hAnsiTheme="majorHAnsi"/>
        </w:rPr>
        <w:t xml:space="preserve">, </w:t>
      </w:r>
    </w:p>
    <w:p w14:paraId="170BDDEA" w14:textId="77777777" w:rsidR="00265C80" w:rsidRPr="00D83B59" w:rsidRDefault="003D7468" w:rsidP="00A316A2">
      <w:pPr>
        <w:ind w:firstLine="426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které jsou nemovitým majetkem UP.</w:t>
      </w:r>
    </w:p>
    <w:p w14:paraId="170BDDF0" w14:textId="79104BB4" w:rsidR="003D7468" w:rsidRPr="00F37160" w:rsidRDefault="003D7468" w:rsidP="00927929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>Inženýrsk</w:t>
      </w:r>
      <w:r w:rsidR="006A104B">
        <w:rPr>
          <w:rFonts w:asciiTheme="majorHAnsi" w:hAnsiTheme="majorHAnsi"/>
        </w:rPr>
        <w:t>ou</w:t>
      </w:r>
      <w:r w:rsidRPr="00F37160">
        <w:rPr>
          <w:rFonts w:asciiTheme="majorHAnsi" w:hAnsiTheme="majorHAnsi"/>
        </w:rPr>
        <w:t xml:space="preserve"> sí</w:t>
      </w:r>
      <w:r w:rsidR="00F576DB">
        <w:rPr>
          <w:rFonts w:asciiTheme="majorHAnsi" w:hAnsiTheme="majorHAnsi"/>
        </w:rPr>
        <w:t>ť</w:t>
      </w:r>
      <w:r w:rsidRPr="00F37160">
        <w:rPr>
          <w:rFonts w:asciiTheme="majorHAnsi" w:hAnsiTheme="majorHAnsi"/>
        </w:rPr>
        <w:t>, kt</w:t>
      </w:r>
      <w:r w:rsidR="001C1D75" w:rsidRPr="00F37160">
        <w:rPr>
          <w:rFonts w:asciiTheme="majorHAnsi" w:hAnsiTheme="majorHAnsi"/>
        </w:rPr>
        <w:t>er</w:t>
      </w:r>
      <w:r w:rsidR="006A104B">
        <w:rPr>
          <w:rFonts w:asciiTheme="majorHAnsi" w:hAnsiTheme="majorHAnsi"/>
        </w:rPr>
        <w:t>á</w:t>
      </w:r>
      <w:r w:rsidR="00540708">
        <w:rPr>
          <w:rFonts w:asciiTheme="majorHAnsi" w:hAnsiTheme="majorHAnsi"/>
        </w:rPr>
        <w:t xml:space="preserve"> </w:t>
      </w:r>
      <w:r w:rsidR="001C1D75" w:rsidRPr="00F37160">
        <w:rPr>
          <w:rFonts w:asciiTheme="majorHAnsi" w:hAnsiTheme="majorHAnsi"/>
        </w:rPr>
        <w:t>j</w:t>
      </w:r>
      <w:r w:rsidR="006A104B">
        <w:rPr>
          <w:rFonts w:asciiTheme="majorHAnsi" w:hAnsiTheme="majorHAnsi"/>
        </w:rPr>
        <w:t>e</w:t>
      </w:r>
      <w:r w:rsidR="001C1D75" w:rsidRPr="00F37160">
        <w:rPr>
          <w:rFonts w:asciiTheme="majorHAnsi" w:hAnsiTheme="majorHAnsi"/>
        </w:rPr>
        <w:t xml:space="preserve"> nemovitým majetkem UP</w:t>
      </w:r>
      <w:r w:rsidR="005C137A" w:rsidRPr="00F37160">
        <w:rPr>
          <w:rFonts w:asciiTheme="majorHAnsi" w:hAnsiTheme="majorHAnsi"/>
        </w:rPr>
        <w:t>,</w:t>
      </w:r>
      <w:r w:rsidR="00B93CA0" w:rsidRPr="00F37160">
        <w:rPr>
          <w:rFonts w:asciiTheme="majorHAnsi" w:hAnsiTheme="majorHAnsi"/>
        </w:rPr>
        <w:t xml:space="preserve"> užívá součást UP, která užívá </w:t>
      </w:r>
      <w:r w:rsidR="00113632">
        <w:rPr>
          <w:rFonts w:asciiTheme="majorHAnsi" w:hAnsiTheme="majorHAnsi"/>
        </w:rPr>
        <w:t>pozemek či samostatnou stavbu</w:t>
      </w:r>
      <w:r w:rsidR="00B93CA0" w:rsidRPr="00F37160">
        <w:rPr>
          <w:rFonts w:asciiTheme="majorHAnsi" w:hAnsiTheme="majorHAnsi"/>
        </w:rPr>
        <w:t>, které inženýrská síť slouží.</w:t>
      </w:r>
    </w:p>
    <w:p w14:paraId="170BDDF1" w14:textId="091A48B4" w:rsidR="0092252F" w:rsidRPr="00F37160" w:rsidRDefault="003D7468" w:rsidP="00927929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>Nehmotné věci, které jsou nemovitým majetkem UP</w:t>
      </w:r>
      <w:r w:rsidR="00413AD8">
        <w:rPr>
          <w:rStyle w:val="Znakapoznpodarou"/>
          <w:rFonts w:asciiTheme="majorHAnsi" w:hAnsiTheme="majorHAnsi"/>
        </w:rPr>
        <w:footnoteReference w:id="1"/>
      </w:r>
      <w:r w:rsidR="00927929">
        <w:rPr>
          <w:rFonts w:asciiTheme="majorHAnsi" w:hAnsiTheme="majorHAnsi"/>
          <w:vertAlign w:val="superscript"/>
        </w:rPr>
        <w:t>)</w:t>
      </w:r>
      <w:r w:rsidR="006C37B6">
        <w:rPr>
          <w:rFonts w:asciiTheme="majorHAnsi" w:hAnsiTheme="majorHAnsi"/>
        </w:rPr>
        <w:t xml:space="preserve"> a které se váží</w:t>
      </w:r>
      <w:r w:rsidR="00927929">
        <w:rPr>
          <w:rFonts w:asciiTheme="majorHAnsi" w:hAnsiTheme="majorHAnsi"/>
        </w:rPr>
        <w:t>:</w:t>
      </w:r>
    </w:p>
    <w:p w14:paraId="170BDDF2" w14:textId="74F64CFC" w:rsidR="001C1D75" w:rsidRPr="00F37160" w:rsidRDefault="00DA65F0" w:rsidP="00A316A2">
      <w:pPr>
        <w:numPr>
          <w:ilvl w:val="1"/>
          <w:numId w:val="21"/>
        </w:numPr>
        <w:ind w:left="993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 xml:space="preserve"> k nemovitému majetku UP</w:t>
      </w:r>
      <w:r w:rsidR="00B93CA0" w:rsidRPr="00F37160">
        <w:rPr>
          <w:rFonts w:asciiTheme="majorHAnsi" w:hAnsiTheme="majorHAnsi"/>
        </w:rPr>
        <w:t>,</w:t>
      </w:r>
      <w:r w:rsidRPr="00F37160">
        <w:rPr>
          <w:rFonts w:asciiTheme="majorHAnsi" w:hAnsiTheme="majorHAnsi"/>
        </w:rPr>
        <w:t xml:space="preserve"> užívá součást</w:t>
      </w:r>
      <w:r w:rsidR="00B93CA0" w:rsidRPr="00F37160">
        <w:rPr>
          <w:rFonts w:asciiTheme="majorHAnsi" w:hAnsiTheme="majorHAnsi"/>
        </w:rPr>
        <w:t xml:space="preserve"> UP</w:t>
      </w:r>
      <w:r w:rsidRPr="00F37160">
        <w:rPr>
          <w:rFonts w:asciiTheme="majorHAnsi" w:hAnsiTheme="majorHAnsi"/>
        </w:rPr>
        <w:t>, která užívá takový nemovitý majetek UP</w:t>
      </w:r>
      <w:r w:rsidR="00B93CA0" w:rsidRPr="00F37160">
        <w:rPr>
          <w:rFonts w:asciiTheme="majorHAnsi" w:hAnsiTheme="majorHAnsi"/>
        </w:rPr>
        <w:t>;</w:t>
      </w:r>
    </w:p>
    <w:p w14:paraId="170BDDF3" w14:textId="27F458DC" w:rsidR="00DA65F0" w:rsidRPr="00F37160" w:rsidRDefault="00B93CA0" w:rsidP="00A316A2">
      <w:pPr>
        <w:numPr>
          <w:ilvl w:val="1"/>
          <w:numId w:val="21"/>
        </w:numPr>
        <w:ind w:left="993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 xml:space="preserve"> k jiným věcem</w:t>
      </w:r>
      <w:r w:rsidR="007D1C4D" w:rsidRPr="00F37160">
        <w:rPr>
          <w:rFonts w:asciiTheme="majorHAnsi" w:hAnsiTheme="majorHAnsi"/>
        </w:rPr>
        <w:t>,</w:t>
      </w:r>
      <w:r w:rsidRPr="00F37160">
        <w:rPr>
          <w:rFonts w:asciiTheme="majorHAnsi" w:hAnsiTheme="majorHAnsi"/>
        </w:rPr>
        <w:t xml:space="preserve"> užívá součást UP, která užívá </w:t>
      </w:r>
      <w:r w:rsidR="00F67870" w:rsidRPr="00F37160">
        <w:rPr>
          <w:rFonts w:asciiTheme="majorHAnsi" w:hAnsiTheme="majorHAnsi"/>
        </w:rPr>
        <w:t>nemovitý majetek UP</w:t>
      </w:r>
      <w:r w:rsidR="004D76CC" w:rsidRPr="00F37160">
        <w:rPr>
          <w:rFonts w:asciiTheme="majorHAnsi" w:hAnsiTheme="majorHAnsi"/>
        </w:rPr>
        <w:t xml:space="preserve"> nebo zajišťuje činnost</w:t>
      </w:r>
      <w:r w:rsidR="0019495F" w:rsidRPr="00F37160">
        <w:rPr>
          <w:rFonts w:asciiTheme="majorHAnsi" w:hAnsiTheme="majorHAnsi"/>
        </w:rPr>
        <w:t>i</w:t>
      </w:r>
      <w:r w:rsidR="00F67870" w:rsidRPr="00F37160">
        <w:rPr>
          <w:rFonts w:asciiTheme="majorHAnsi" w:hAnsiTheme="majorHAnsi"/>
        </w:rPr>
        <w:t>, ke kter</w:t>
      </w:r>
      <w:r w:rsidR="004D76CC" w:rsidRPr="00F37160">
        <w:rPr>
          <w:rFonts w:asciiTheme="majorHAnsi" w:hAnsiTheme="majorHAnsi"/>
        </w:rPr>
        <w:t>ým</w:t>
      </w:r>
      <w:r w:rsidR="00F67870" w:rsidRPr="00F37160">
        <w:rPr>
          <w:rFonts w:asciiTheme="majorHAnsi" w:hAnsiTheme="majorHAnsi"/>
        </w:rPr>
        <w:t xml:space="preserve"> se </w:t>
      </w:r>
      <w:r w:rsidR="00AC4D70" w:rsidRPr="00F37160">
        <w:rPr>
          <w:rFonts w:asciiTheme="majorHAnsi" w:hAnsiTheme="majorHAnsi"/>
        </w:rPr>
        <w:t xml:space="preserve">tato </w:t>
      </w:r>
      <w:r w:rsidR="005C137A" w:rsidRPr="00F37160">
        <w:rPr>
          <w:rFonts w:asciiTheme="majorHAnsi" w:hAnsiTheme="majorHAnsi"/>
        </w:rPr>
        <w:t>jiná</w:t>
      </w:r>
      <w:r w:rsidR="00F67870" w:rsidRPr="00F37160">
        <w:rPr>
          <w:rFonts w:asciiTheme="majorHAnsi" w:hAnsiTheme="majorHAnsi"/>
        </w:rPr>
        <w:t xml:space="preserve"> věc váže nejblíže</w:t>
      </w:r>
      <w:r w:rsidRPr="00F37160">
        <w:rPr>
          <w:rFonts w:asciiTheme="majorHAnsi" w:hAnsiTheme="majorHAnsi"/>
        </w:rPr>
        <w:t>.</w:t>
      </w:r>
    </w:p>
    <w:p w14:paraId="170BDDF5" w14:textId="1069875C" w:rsidR="000D6025" w:rsidRPr="00F37160" w:rsidRDefault="00B93CA0" w:rsidP="00927929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 xml:space="preserve">Vedoucí zaměstnanci součástí UP, které </w:t>
      </w:r>
      <w:r w:rsidR="00CA7258" w:rsidRPr="00F37160">
        <w:rPr>
          <w:rFonts w:asciiTheme="majorHAnsi" w:hAnsiTheme="majorHAnsi"/>
        </w:rPr>
        <w:t>hodlají užívat</w:t>
      </w:r>
      <w:r w:rsidRPr="00F37160">
        <w:rPr>
          <w:rFonts w:asciiTheme="majorHAnsi" w:hAnsiTheme="majorHAnsi"/>
        </w:rPr>
        <w:t xml:space="preserve"> </w:t>
      </w:r>
      <w:r w:rsidR="005C137A" w:rsidRPr="00F37160">
        <w:rPr>
          <w:rFonts w:asciiTheme="majorHAnsi" w:hAnsiTheme="majorHAnsi"/>
        </w:rPr>
        <w:t xml:space="preserve">konkrétní </w:t>
      </w:r>
      <w:r w:rsidRPr="00F37160">
        <w:rPr>
          <w:rFonts w:asciiTheme="majorHAnsi" w:hAnsiTheme="majorHAnsi"/>
        </w:rPr>
        <w:t>nemovitý majetek</w:t>
      </w:r>
      <w:r w:rsidR="005C137A" w:rsidRPr="00F37160">
        <w:rPr>
          <w:rFonts w:asciiTheme="majorHAnsi" w:hAnsiTheme="majorHAnsi"/>
        </w:rPr>
        <w:t xml:space="preserve"> UP</w:t>
      </w:r>
      <w:r w:rsidRPr="00F37160">
        <w:rPr>
          <w:rFonts w:asciiTheme="majorHAnsi" w:hAnsiTheme="majorHAnsi"/>
        </w:rPr>
        <w:t xml:space="preserve"> společně</w:t>
      </w:r>
      <w:r w:rsidR="006C37B6">
        <w:rPr>
          <w:rFonts w:asciiTheme="majorHAnsi" w:hAnsiTheme="majorHAnsi"/>
        </w:rPr>
        <w:t xml:space="preserve">, </w:t>
      </w:r>
      <w:r w:rsidR="007E1B54" w:rsidRPr="00F37160">
        <w:rPr>
          <w:rFonts w:asciiTheme="majorHAnsi" w:hAnsiTheme="majorHAnsi"/>
        </w:rPr>
        <w:t>ať už jde o spoluužívání nebo samostatné užívání jeho vymezených částí</w:t>
      </w:r>
      <w:r w:rsidRPr="00F37160">
        <w:rPr>
          <w:rFonts w:asciiTheme="majorHAnsi" w:hAnsiTheme="majorHAnsi"/>
        </w:rPr>
        <w:t xml:space="preserve">, jsou </w:t>
      </w:r>
      <w:r w:rsidRPr="00F37160">
        <w:rPr>
          <w:rFonts w:asciiTheme="majorHAnsi" w:hAnsiTheme="majorHAnsi"/>
        </w:rPr>
        <w:lastRenderedPageBreak/>
        <w:t>povinni</w:t>
      </w:r>
      <w:r w:rsidR="005C137A" w:rsidRPr="00F37160">
        <w:rPr>
          <w:rFonts w:asciiTheme="majorHAnsi" w:hAnsiTheme="majorHAnsi"/>
        </w:rPr>
        <w:t xml:space="preserve"> nejpozději ke dni předcházejícímu dni zahájení takového společného užívání </w:t>
      </w:r>
      <w:r w:rsidRPr="00F37160">
        <w:rPr>
          <w:rFonts w:asciiTheme="majorHAnsi" w:hAnsiTheme="majorHAnsi"/>
        </w:rPr>
        <w:t>uzavřít vzájemnou písemnou dohodu</w:t>
      </w:r>
      <w:r w:rsidR="00540708">
        <w:rPr>
          <w:rFonts w:asciiTheme="majorHAnsi" w:hAnsiTheme="majorHAnsi"/>
        </w:rPr>
        <w:t xml:space="preserve"> dle čl. 41 odst. 4 Statutu UP</w:t>
      </w:r>
      <w:r w:rsidRPr="00F37160">
        <w:rPr>
          <w:rFonts w:asciiTheme="majorHAnsi" w:hAnsiTheme="majorHAnsi"/>
        </w:rPr>
        <w:t xml:space="preserve">, která upraví rozsah užívání </w:t>
      </w:r>
      <w:r w:rsidR="005C137A" w:rsidRPr="00F37160">
        <w:rPr>
          <w:rFonts w:asciiTheme="majorHAnsi" w:hAnsiTheme="majorHAnsi"/>
        </w:rPr>
        <w:t xml:space="preserve">předmětného nemovitého majetku UP </w:t>
      </w:r>
      <w:r w:rsidRPr="00F37160">
        <w:rPr>
          <w:rFonts w:asciiTheme="majorHAnsi" w:hAnsiTheme="majorHAnsi"/>
        </w:rPr>
        <w:t>a povinnosti jednotlivých součástí UP.</w:t>
      </w:r>
      <w:r w:rsidR="000D6025" w:rsidRPr="00F37160">
        <w:rPr>
          <w:rFonts w:asciiTheme="majorHAnsi" w:hAnsiTheme="majorHAnsi"/>
        </w:rPr>
        <w:t xml:space="preserve"> </w:t>
      </w:r>
    </w:p>
    <w:p w14:paraId="170BDDF6" w14:textId="149A449B" w:rsidR="00EB11D9" w:rsidRPr="00F37160" w:rsidRDefault="00EB11D9" w:rsidP="00927929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 xml:space="preserve">Jeden z dotčených vedoucích zaměstnanců součástí UP v návaznosti na jejich vzájemnou dohodu zajistí zveřejnění dohody dle odstavce </w:t>
      </w:r>
      <w:r w:rsidR="009E30CC">
        <w:rPr>
          <w:rFonts w:asciiTheme="majorHAnsi" w:hAnsiTheme="majorHAnsi"/>
        </w:rPr>
        <w:t>5</w:t>
      </w:r>
      <w:r w:rsidRPr="00F37160">
        <w:rPr>
          <w:rFonts w:asciiTheme="majorHAnsi" w:hAnsiTheme="majorHAnsi"/>
        </w:rPr>
        <w:t xml:space="preserve"> v elektronickém úložišti</w:t>
      </w:r>
      <w:r w:rsidR="00F37160" w:rsidRPr="00F37160">
        <w:rPr>
          <w:rStyle w:val="Znakapoznpodarou"/>
          <w:rFonts w:asciiTheme="majorHAnsi" w:hAnsiTheme="majorHAnsi"/>
        </w:rPr>
        <w:footnoteReference w:id="2"/>
      </w:r>
      <w:r w:rsidR="00F37160">
        <w:rPr>
          <w:rFonts w:asciiTheme="majorHAnsi" w:hAnsiTheme="majorHAnsi"/>
          <w:vertAlign w:val="superscript"/>
        </w:rPr>
        <w:t>)</w:t>
      </w:r>
      <w:r w:rsidRPr="00F37160">
        <w:rPr>
          <w:rFonts w:asciiTheme="majorHAnsi" w:hAnsiTheme="majorHAnsi"/>
        </w:rPr>
        <w:t>, a to jako dokument, kter</w:t>
      </w:r>
      <w:r w:rsidR="00540708">
        <w:rPr>
          <w:rFonts w:asciiTheme="majorHAnsi" w:hAnsiTheme="majorHAnsi"/>
        </w:rPr>
        <w:t>ý</w:t>
      </w:r>
      <w:r w:rsidRPr="00F37160">
        <w:rPr>
          <w:rFonts w:asciiTheme="majorHAnsi" w:hAnsiTheme="majorHAnsi"/>
        </w:rPr>
        <w:t xml:space="preserve"> m</w:t>
      </w:r>
      <w:r w:rsidR="00540708">
        <w:rPr>
          <w:rFonts w:asciiTheme="majorHAnsi" w:hAnsiTheme="majorHAnsi"/>
        </w:rPr>
        <w:t>á</w:t>
      </w:r>
      <w:r w:rsidRPr="00F37160">
        <w:rPr>
          <w:rFonts w:asciiTheme="majorHAnsi" w:hAnsiTheme="majorHAnsi"/>
        </w:rPr>
        <w:t xml:space="preserve"> být ze své podstaty dostupn</w:t>
      </w:r>
      <w:r w:rsidR="00540708">
        <w:rPr>
          <w:rFonts w:asciiTheme="majorHAnsi" w:hAnsiTheme="majorHAnsi"/>
        </w:rPr>
        <w:t>ý</w:t>
      </w:r>
      <w:r w:rsidRPr="00F37160">
        <w:rPr>
          <w:rFonts w:asciiTheme="majorHAnsi" w:hAnsiTheme="majorHAnsi"/>
        </w:rPr>
        <w:t xml:space="preserve"> širší veřejnosti</w:t>
      </w:r>
      <w:r w:rsidR="00540708" w:rsidRPr="00F37160">
        <w:rPr>
          <w:rFonts w:asciiTheme="majorHAnsi" w:hAnsiTheme="majorHAnsi"/>
        </w:rPr>
        <w:t>, přičemž se obdobně užije čl. 5 odst. 11 Řádu normotvorby na UP</w:t>
      </w:r>
      <w:r w:rsidRPr="00F37160">
        <w:rPr>
          <w:rFonts w:asciiTheme="majorHAnsi" w:hAnsiTheme="majorHAnsi"/>
        </w:rPr>
        <w:t>. Zveřejnění dohod prakticky zajišťují příslušné klíčové osoby dle Řádu normotvorby na UP.</w:t>
      </w:r>
    </w:p>
    <w:p w14:paraId="170BDDF7" w14:textId="77777777" w:rsidR="001C1D75" w:rsidRPr="00D83B59" w:rsidRDefault="004D76CC" w:rsidP="00927929">
      <w:pPr>
        <w:numPr>
          <w:ilvl w:val="0"/>
          <w:numId w:val="20"/>
        </w:numPr>
        <w:ind w:left="426" w:hanging="426"/>
        <w:jc w:val="both"/>
        <w:rPr>
          <w:rFonts w:asciiTheme="majorHAnsi" w:hAnsiTheme="majorHAnsi"/>
        </w:rPr>
      </w:pPr>
      <w:r w:rsidRPr="00F37160">
        <w:rPr>
          <w:rFonts w:asciiTheme="majorHAnsi" w:hAnsiTheme="majorHAnsi"/>
        </w:rPr>
        <w:t>Užívání nemovit</w:t>
      </w:r>
      <w:r w:rsidR="003109B8" w:rsidRPr="00F37160">
        <w:rPr>
          <w:rFonts w:asciiTheme="majorHAnsi" w:hAnsiTheme="majorHAnsi"/>
        </w:rPr>
        <w:t>ého</w:t>
      </w:r>
      <w:r w:rsidRPr="00F37160">
        <w:rPr>
          <w:rFonts w:asciiTheme="majorHAnsi" w:hAnsiTheme="majorHAnsi"/>
        </w:rPr>
        <w:t xml:space="preserve"> majet</w:t>
      </w:r>
      <w:r w:rsidR="003109B8" w:rsidRPr="00F37160">
        <w:rPr>
          <w:rFonts w:asciiTheme="majorHAnsi" w:hAnsiTheme="majorHAnsi"/>
        </w:rPr>
        <w:t>ku</w:t>
      </w:r>
      <w:r w:rsidRPr="00F37160">
        <w:rPr>
          <w:rFonts w:asciiTheme="majorHAnsi" w:hAnsiTheme="majorHAnsi"/>
        </w:rPr>
        <w:t xml:space="preserve"> UP, jehož je UP spoluvlastníkem, se řídí přiměřeně t</w:t>
      </w:r>
      <w:r w:rsidR="00F136B4" w:rsidRPr="00F37160">
        <w:rPr>
          <w:rFonts w:asciiTheme="majorHAnsi" w:hAnsiTheme="majorHAnsi"/>
        </w:rPr>
        <w:t>ímto řádem</w:t>
      </w:r>
      <w:r w:rsidRPr="00F37160">
        <w:rPr>
          <w:rFonts w:asciiTheme="majorHAnsi" w:hAnsiTheme="majorHAnsi"/>
        </w:rPr>
        <w:t xml:space="preserve"> s tím, že je </w:t>
      </w:r>
      <w:r w:rsidR="003109B8" w:rsidRPr="00F37160">
        <w:rPr>
          <w:rFonts w:asciiTheme="majorHAnsi" w:hAnsiTheme="majorHAnsi"/>
        </w:rPr>
        <w:t xml:space="preserve">příslušná </w:t>
      </w:r>
      <w:r w:rsidRPr="00F37160">
        <w:rPr>
          <w:rFonts w:asciiTheme="majorHAnsi" w:hAnsiTheme="majorHAnsi"/>
        </w:rPr>
        <w:t>součást UP omezená v jeho užívání spoluvlastnickými právy jeho dalších spoluvlastníků</w:t>
      </w:r>
      <w:r w:rsidRPr="00D83B59">
        <w:rPr>
          <w:rFonts w:asciiTheme="majorHAnsi" w:hAnsiTheme="majorHAnsi"/>
        </w:rPr>
        <w:t>, a zohlední se tedy</w:t>
      </w:r>
      <w:r w:rsidR="003109B8" w:rsidRPr="00D83B59">
        <w:rPr>
          <w:rFonts w:asciiTheme="majorHAnsi" w:hAnsiTheme="majorHAnsi"/>
        </w:rPr>
        <w:t xml:space="preserve"> příslušná ustanovení občanského zákoníku.</w:t>
      </w:r>
    </w:p>
    <w:p w14:paraId="170BDDF8" w14:textId="77777777" w:rsidR="0092252F" w:rsidRDefault="0092252F" w:rsidP="001D39E8">
      <w:pPr>
        <w:jc w:val="center"/>
        <w:rPr>
          <w:b/>
        </w:rPr>
      </w:pPr>
    </w:p>
    <w:p w14:paraId="170BDDF9" w14:textId="77777777" w:rsidR="0030377A" w:rsidRPr="00363596" w:rsidRDefault="0030377A" w:rsidP="001D39E8">
      <w:pPr>
        <w:jc w:val="center"/>
        <w:rPr>
          <w:b/>
        </w:rPr>
      </w:pPr>
    </w:p>
    <w:p w14:paraId="170BDDFA" w14:textId="7D46A587" w:rsidR="003D7468" w:rsidRPr="00927929" w:rsidRDefault="003D7468" w:rsidP="003D7468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 xml:space="preserve">Článek </w:t>
      </w:r>
      <w:r w:rsidR="00540708" w:rsidRPr="00927929">
        <w:rPr>
          <w:rFonts w:asciiTheme="majorHAnsi" w:hAnsiTheme="majorHAnsi"/>
          <w:b/>
        </w:rPr>
        <w:t>3</w:t>
      </w:r>
    </w:p>
    <w:p w14:paraId="170BDDFB" w14:textId="4D8C3712" w:rsidR="00CA7258" w:rsidRPr="00927929" w:rsidRDefault="00CA7258" w:rsidP="00A316A2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>Movitý majetek</w:t>
      </w:r>
      <w:r w:rsidR="00540708" w:rsidRPr="00927929">
        <w:rPr>
          <w:rFonts w:asciiTheme="majorHAnsi" w:hAnsiTheme="majorHAnsi"/>
          <w:b/>
        </w:rPr>
        <w:t xml:space="preserve"> UP</w:t>
      </w:r>
    </w:p>
    <w:p w14:paraId="170BDDFC" w14:textId="77777777" w:rsidR="0030377A" w:rsidRPr="00363596" w:rsidRDefault="0030377A" w:rsidP="00A316A2">
      <w:pPr>
        <w:jc w:val="center"/>
        <w:rPr>
          <w:b/>
        </w:rPr>
      </w:pPr>
    </w:p>
    <w:p w14:paraId="170BDDFD" w14:textId="51225B31" w:rsidR="00CA7258" w:rsidRPr="00D83B59" w:rsidRDefault="006C37B6" w:rsidP="006B6D69">
      <w:pPr>
        <w:pStyle w:val="Textkomente"/>
        <w:numPr>
          <w:ilvl w:val="0"/>
          <w:numId w:val="32"/>
        </w:numPr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</w:t>
      </w:r>
      <w:r w:rsidR="00AD10F9" w:rsidRPr="00D83B59">
        <w:rPr>
          <w:rFonts w:asciiTheme="majorHAnsi" w:hAnsiTheme="majorHAnsi"/>
          <w:sz w:val="24"/>
          <w:szCs w:val="24"/>
        </w:rPr>
        <w:t>oučást UP oprávněn</w:t>
      </w:r>
      <w:r>
        <w:rPr>
          <w:rFonts w:asciiTheme="majorHAnsi" w:hAnsiTheme="majorHAnsi"/>
          <w:sz w:val="24"/>
          <w:szCs w:val="24"/>
        </w:rPr>
        <w:t>á</w:t>
      </w:r>
      <w:r w:rsidR="00AD10F9" w:rsidRPr="00D83B59">
        <w:rPr>
          <w:rFonts w:asciiTheme="majorHAnsi" w:hAnsiTheme="majorHAnsi"/>
          <w:sz w:val="24"/>
          <w:szCs w:val="24"/>
        </w:rPr>
        <w:t xml:space="preserve"> užívat movitý majetek UP se určí</w:t>
      </w:r>
      <w:r w:rsidR="0030377A" w:rsidRPr="00D83B59">
        <w:rPr>
          <w:rFonts w:asciiTheme="majorHAnsi" w:hAnsiTheme="majorHAnsi"/>
          <w:sz w:val="24"/>
          <w:szCs w:val="24"/>
        </w:rPr>
        <w:t>:</w:t>
      </w:r>
      <w:r w:rsidR="00AD10F9" w:rsidRPr="00D83B59">
        <w:rPr>
          <w:rFonts w:asciiTheme="majorHAnsi" w:hAnsiTheme="majorHAnsi"/>
          <w:sz w:val="24"/>
          <w:szCs w:val="24"/>
        </w:rPr>
        <w:t xml:space="preserve"> </w:t>
      </w:r>
    </w:p>
    <w:p w14:paraId="170BDDFE" w14:textId="77777777" w:rsidR="00CA7258" w:rsidRPr="00D83B59" w:rsidRDefault="00363596" w:rsidP="00CA7258">
      <w:pPr>
        <w:pStyle w:val="Textkomente"/>
        <w:numPr>
          <w:ilvl w:val="1"/>
          <w:numId w:val="29"/>
        </w:numPr>
        <w:ind w:left="993"/>
        <w:jc w:val="both"/>
        <w:rPr>
          <w:rFonts w:asciiTheme="majorHAnsi" w:hAnsiTheme="majorHAnsi"/>
          <w:sz w:val="24"/>
          <w:szCs w:val="24"/>
        </w:rPr>
      </w:pPr>
      <w:r w:rsidRPr="00D83B59">
        <w:rPr>
          <w:rFonts w:asciiTheme="majorHAnsi" w:hAnsiTheme="majorHAnsi"/>
          <w:sz w:val="24"/>
          <w:szCs w:val="24"/>
        </w:rPr>
        <w:t>primárně dle karty majetku či jiného dokladu evidence majetku,</w:t>
      </w:r>
    </w:p>
    <w:p w14:paraId="170BDDFF" w14:textId="77777777" w:rsidR="00CA7258" w:rsidRPr="00D83B59" w:rsidRDefault="00363596" w:rsidP="00CA7258">
      <w:pPr>
        <w:pStyle w:val="Textkomente"/>
        <w:numPr>
          <w:ilvl w:val="1"/>
          <w:numId w:val="29"/>
        </w:numPr>
        <w:ind w:left="993"/>
        <w:jc w:val="both"/>
        <w:rPr>
          <w:rFonts w:asciiTheme="majorHAnsi" w:hAnsiTheme="majorHAnsi"/>
          <w:sz w:val="24"/>
          <w:szCs w:val="24"/>
        </w:rPr>
      </w:pPr>
      <w:r w:rsidRPr="00D83B59">
        <w:rPr>
          <w:rFonts w:asciiTheme="majorHAnsi" w:hAnsiTheme="majorHAnsi"/>
          <w:sz w:val="24"/>
          <w:szCs w:val="24"/>
        </w:rPr>
        <w:t xml:space="preserve">případně dle budovy, ve které se </w:t>
      </w:r>
      <w:r w:rsidR="00AA2635" w:rsidRPr="00D83B59">
        <w:rPr>
          <w:rFonts w:asciiTheme="majorHAnsi" w:hAnsiTheme="majorHAnsi"/>
          <w:sz w:val="24"/>
          <w:szCs w:val="24"/>
        </w:rPr>
        <w:t xml:space="preserve">majetek </w:t>
      </w:r>
      <w:r w:rsidRPr="00D83B59">
        <w:rPr>
          <w:rFonts w:asciiTheme="majorHAnsi" w:hAnsiTheme="majorHAnsi"/>
          <w:sz w:val="24"/>
          <w:szCs w:val="24"/>
        </w:rPr>
        <w:t>nachází</w:t>
      </w:r>
      <w:r w:rsidR="00AA2635" w:rsidRPr="00D83B59">
        <w:rPr>
          <w:rFonts w:asciiTheme="majorHAnsi" w:hAnsiTheme="majorHAnsi"/>
          <w:sz w:val="24"/>
          <w:szCs w:val="24"/>
        </w:rPr>
        <w:t>,</w:t>
      </w:r>
      <w:r w:rsidRPr="00D83B59">
        <w:rPr>
          <w:rFonts w:asciiTheme="majorHAnsi" w:hAnsiTheme="majorHAnsi"/>
          <w:sz w:val="24"/>
          <w:szCs w:val="24"/>
        </w:rPr>
        <w:t xml:space="preserve"> či zaměstnance, který jej užívá či kterému </w:t>
      </w:r>
      <w:r w:rsidR="00AA2635" w:rsidRPr="00D83B59">
        <w:rPr>
          <w:rFonts w:asciiTheme="majorHAnsi" w:hAnsiTheme="majorHAnsi"/>
          <w:sz w:val="24"/>
          <w:szCs w:val="24"/>
        </w:rPr>
        <w:t>tento</w:t>
      </w:r>
      <w:r w:rsidRPr="00D83B59">
        <w:rPr>
          <w:rFonts w:asciiTheme="majorHAnsi" w:hAnsiTheme="majorHAnsi"/>
          <w:sz w:val="24"/>
          <w:szCs w:val="24"/>
        </w:rPr>
        <w:t xml:space="preserve"> slouží.</w:t>
      </w:r>
    </w:p>
    <w:p w14:paraId="170BDE00" w14:textId="77777777" w:rsidR="00CA7258" w:rsidRDefault="00CA7258" w:rsidP="00A316A2">
      <w:pPr>
        <w:jc w:val="center"/>
        <w:rPr>
          <w:b/>
        </w:rPr>
      </w:pPr>
    </w:p>
    <w:p w14:paraId="170BDE01" w14:textId="77777777" w:rsidR="00B55A7F" w:rsidRDefault="00B55A7F" w:rsidP="00A316A2">
      <w:pPr>
        <w:jc w:val="center"/>
        <w:rPr>
          <w:b/>
        </w:rPr>
      </w:pPr>
    </w:p>
    <w:p w14:paraId="170BDE02" w14:textId="0EA6AC9A" w:rsidR="00CA7258" w:rsidRPr="00927929" w:rsidRDefault="00CA7258" w:rsidP="00A316A2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 xml:space="preserve">Článek </w:t>
      </w:r>
      <w:r w:rsidR="00823BF7" w:rsidRPr="00927929">
        <w:rPr>
          <w:rFonts w:asciiTheme="majorHAnsi" w:hAnsiTheme="majorHAnsi"/>
          <w:b/>
        </w:rPr>
        <w:t>4</w:t>
      </w:r>
    </w:p>
    <w:p w14:paraId="170BDE03" w14:textId="77777777" w:rsidR="003D7468" w:rsidRPr="00927929" w:rsidRDefault="003D7468" w:rsidP="00A316A2">
      <w:pPr>
        <w:jc w:val="center"/>
        <w:rPr>
          <w:rFonts w:asciiTheme="majorHAnsi" w:hAnsiTheme="majorHAnsi"/>
          <w:b/>
        </w:rPr>
      </w:pPr>
      <w:r w:rsidRPr="00927929">
        <w:rPr>
          <w:rFonts w:asciiTheme="majorHAnsi" w:hAnsiTheme="majorHAnsi"/>
          <w:b/>
        </w:rPr>
        <w:t>Evidence majetku UP</w:t>
      </w:r>
    </w:p>
    <w:p w14:paraId="170BDE04" w14:textId="77777777" w:rsidR="00B55A7F" w:rsidRPr="00563B28" w:rsidRDefault="00B55A7F" w:rsidP="00A316A2">
      <w:pPr>
        <w:jc w:val="center"/>
        <w:rPr>
          <w:b/>
        </w:rPr>
      </w:pPr>
    </w:p>
    <w:p w14:paraId="170BDE05" w14:textId="77777777" w:rsidR="003D7468" w:rsidRPr="00D83B59" w:rsidRDefault="00AD10F9" w:rsidP="00927929">
      <w:pPr>
        <w:pStyle w:val="Textkomente"/>
        <w:numPr>
          <w:ilvl w:val="0"/>
          <w:numId w:val="23"/>
        </w:numPr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D83B59">
        <w:rPr>
          <w:rFonts w:asciiTheme="majorHAnsi" w:hAnsiTheme="majorHAnsi"/>
          <w:sz w:val="24"/>
          <w:szCs w:val="24"/>
        </w:rPr>
        <w:t>Evidence majetku UP probíhá dle vnitřní normy Dlouhodobý hmotný a nehmotný majetek na UP</w:t>
      </w:r>
      <w:r w:rsidR="003D7468" w:rsidRPr="00D83B59">
        <w:rPr>
          <w:rFonts w:asciiTheme="majorHAnsi" w:hAnsiTheme="majorHAnsi"/>
          <w:sz w:val="24"/>
          <w:szCs w:val="24"/>
        </w:rPr>
        <w:t xml:space="preserve"> v elektronickém systému</w:t>
      </w:r>
      <w:r w:rsidR="007E1B54" w:rsidRPr="00D83B59">
        <w:rPr>
          <w:rStyle w:val="Znakapoznpodarou"/>
          <w:rFonts w:asciiTheme="majorHAnsi" w:hAnsiTheme="majorHAnsi"/>
          <w:sz w:val="24"/>
          <w:szCs w:val="24"/>
        </w:rPr>
        <w:footnoteReference w:id="3"/>
      </w:r>
      <w:r w:rsidR="00B55A7F" w:rsidRPr="00D83B59">
        <w:rPr>
          <w:rFonts w:asciiTheme="majorHAnsi" w:hAnsiTheme="majorHAnsi"/>
          <w:sz w:val="24"/>
          <w:szCs w:val="24"/>
          <w:vertAlign w:val="superscript"/>
        </w:rPr>
        <w:t>)</w:t>
      </w:r>
      <w:r w:rsidR="00F136B4" w:rsidRPr="00D83B59">
        <w:rPr>
          <w:rFonts w:asciiTheme="majorHAnsi" w:hAnsiTheme="majorHAnsi"/>
          <w:sz w:val="24"/>
          <w:szCs w:val="24"/>
        </w:rPr>
        <w:t>.</w:t>
      </w:r>
    </w:p>
    <w:p w14:paraId="170BDE06" w14:textId="77777777" w:rsidR="003D7468" w:rsidRPr="00D83B59" w:rsidRDefault="00F136B4" w:rsidP="00530E9F">
      <w:pPr>
        <w:numPr>
          <w:ilvl w:val="0"/>
          <w:numId w:val="23"/>
        </w:numPr>
        <w:ind w:left="426" w:hanging="426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>Podrobnější informace o nemovitém majetku UP navíc paralelně spravuje v elektronické databázi</w:t>
      </w:r>
      <w:r w:rsidRPr="00D83B59">
        <w:rPr>
          <w:rStyle w:val="Znakapoznpodarou"/>
          <w:rFonts w:asciiTheme="majorHAnsi" w:hAnsiTheme="majorHAnsi"/>
        </w:rPr>
        <w:footnoteReference w:id="4"/>
      </w:r>
      <w:r w:rsidR="00B55A7F" w:rsidRPr="00D83B59">
        <w:rPr>
          <w:rFonts w:asciiTheme="majorHAnsi" w:hAnsiTheme="majorHAnsi"/>
          <w:vertAlign w:val="superscript"/>
        </w:rPr>
        <w:t>)</w:t>
      </w:r>
      <w:r w:rsidRPr="00D83B59">
        <w:rPr>
          <w:rFonts w:asciiTheme="majorHAnsi" w:hAnsiTheme="majorHAnsi"/>
        </w:rPr>
        <w:t xml:space="preserve"> Oddělení rozvoje a výstavby </w:t>
      </w:r>
      <w:r w:rsidR="00B55A7F" w:rsidRPr="00D83B59">
        <w:rPr>
          <w:rFonts w:asciiTheme="majorHAnsi" w:hAnsiTheme="majorHAnsi"/>
        </w:rPr>
        <w:t>Rekto</w:t>
      </w:r>
      <w:r w:rsidR="001E1CDD" w:rsidRPr="00D83B59">
        <w:rPr>
          <w:rFonts w:asciiTheme="majorHAnsi" w:hAnsiTheme="majorHAnsi"/>
        </w:rPr>
        <w:t>r</w:t>
      </w:r>
      <w:r w:rsidR="00B55A7F" w:rsidRPr="00D83B59">
        <w:rPr>
          <w:rFonts w:asciiTheme="majorHAnsi" w:hAnsiTheme="majorHAnsi"/>
        </w:rPr>
        <w:t>á</w:t>
      </w:r>
      <w:r w:rsidR="001E1CDD" w:rsidRPr="00D83B59">
        <w:rPr>
          <w:rFonts w:asciiTheme="majorHAnsi" w:hAnsiTheme="majorHAnsi"/>
        </w:rPr>
        <w:t xml:space="preserve">tu </w:t>
      </w:r>
      <w:r w:rsidRPr="00D83B59">
        <w:rPr>
          <w:rFonts w:asciiTheme="majorHAnsi" w:hAnsiTheme="majorHAnsi"/>
        </w:rPr>
        <w:t>UP.</w:t>
      </w:r>
    </w:p>
    <w:p w14:paraId="170BDE07" w14:textId="77777777" w:rsidR="003D7468" w:rsidRPr="00D83B59" w:rsidRDefault="003D7468" w:rsidP="00530E9F">
      <w:pPr>
        <w:numPr>
          <w:ilvl w:val="0"/>
          <w:numId w:val="23"/>
        </w:numPr>
        <w:ind w:left="426" w:hanging="426"/>
        <w:jc w:val="both"/>
        <w:rPr>
          <w:rFonts w:asciiTheme="majorHAnsi" w:hAnsiTheme="majorHAnsi"/>
        </w:rPr>
      </w:pPr>
      <w:r w:rsidRPr="00D83B59">
        <w:rPr>
          <w:rFonts w:asciiTheme="majorHAnsi" w:hAnsiTheme="majorHAnsi"/>
        </w:rPr>
        <w:t xml:space="preserve">Jednotlivé součásti UP jsou povinny poskytovat </w:t>
      </w:r>
      <w:r w:rsidR="00F136B4" w:rsidRPr="00D83B59">
        <w:rPr>
          <w:rFonts w:asciiTheme="majorHAnsi" w:hAnsiTheme="majorHAnsi"/>
        </w:rPr>
        <w:t xml:space="preserve">při evidenci majetku UP </w:t>
      </w:r>
      <w:r w:rsidRPr="00D83B59">
        <w:rPr>
          <w:rFonts w:asciiTheme="majorHAnsi" w:hAnsiTheme="majorHAnsi"/>
        </w:rPr>
        <w:t>potřebnou součinnost včetně zajišťování podkladů a neprodleného sdělování aktuálních informací.</w:t>
      </w:r>
    </w:p>
    <w:p w14:paraId="170BDE08" w14:textId="77777777" w:rsidR="00F37160" w:rsidRDefault="00F37160" w:rsidP="001D39E8">
      <w:pPr>
        <w:jc w:val="center"/>
        <w:rPr>
          <w:rFonts w:asciiTheme="majorHAnsi" w:hAnsiTheme="majorHAnsi"/>
          <w:b/>
          <w:sz w:val="28"/>
          <w:szCs w:val="28"/>
        </w:rPr>
      </w:pPr>
    </w:p>
    <w:p w14:paraId="12C3F529" w14:textId="77777777" w:rsidR="00530E9F" w:rsidRDefault="00530E9F" w:rsidP="001D39E8">
      <w:pPr>
        <w:jc w:val="center"/>
        <w:rPr>
          <w:rFonts w:asciiTheme="majorHAnsi" w:hAnsiTheme="majorHAnsi"/>
          <w:b/>
          <w:sz w:val="28"/>
          <w:szCs w:val="28"/>
        </w:rPr>
      </w:pPr>
    </w:p>
    <w:p w14:paraId="170BDE09" w14:textId="2B38400D" w:rsidR="001D39E8" w:rsidRPr="00530E9F" w:rsidRDefault="00AC4D70" w:rsidP="001D39E8">
      <w:pPr>
        <w:jc w:val="center"/>
        <w:rPr>
          <w:rFonts w:asciiTheme="majorHAnsi" w:hAnsiTheme="majorHAnsi"/>
          <w:b/>
        </w:rPr>
      </w:pPr>
      <w:r w:rsidRPr="00530E9F">
        <w:rPr>
          <w:rFonts w:asciiTheme="majorHAnsi" w:hAnsiTheme="majorHAnsi"/>
          <w:b/>
        </w:rPr>
        <w:t xml:space="preserve">Článek </w:t>
      </w:r>
      <w:r w:rsidR="00067462" w:rsidRPr="00530E9F">
        <w:rPr>
          <w:rFonts w:asciiTheme="majorHAnsi" w:hAnsiTheme="majorHAnsi"/>
          <w:b/>
        </w:rPr>
        <w:t>5</w:t>
      </w:r>
    </w:p>
    <w:p w14:paraId="170BDE0A" w14:textId="77777777" w:rsidR="00A316A2" w:rsidRPr="00530E9F" w:rsidRDefault="001D39E8" w:rsidP="00A316A2">
      <w:pPr>
        <w:jc w:val="center"/>
        <w:rPr>
          <w:rFonts w:asciiTheme="majorHAnsi" w:hAnsiTheme="majorHAnsi"/>
          <w:b/>
        </w:rPr>
      </w:pPr>
      <w:r w:rsidRPr="00530E9F">
        <w:rPr>
          <w:rFonts w:asciiTheme="majorHAnsi" w:hAnsiTheme="majorHAnsi"/>
          <w:b/>
        </w:rPr>
        <w:t>Přechodná ustanovení</w:t>
      </w:r>
    </w:p>
    <w:p w14:paraId="170BDE0B" w14:textId="77777777" w:rsidR="003711C5" w:rsidRPr="00CA7258" w:rsidRDefault="003711C5" w:rsidP="00A316A2">
      <w:pPr>
        <w:jc w:val="center"/>
        <w:rPr>
          <w:b/>
        </w:rPr>
      </w:pPr>
    </w:p>
    <w:p w14:paraId="170BDE0C" w14:textId="308CD396" w:rsidR="00FC361F" w:rsidRPr="00AC207A" w:rsidRDefault="00A316A2" w:rsidP="00530E9F">
      <w:pPr>
        <w:numPr>
          <w:ilvl w:val="0"/>
          <w:numId w:val="22"/>
        </w:numPr>
        <w:ind w:left="426" w:hanging="426"/>
        <w:jc w:val="both"/>
        <w:rPr>
          <w:rFonts w:asciiTheme="majorHAnsi" w:hAnsiTheme="majorHAnsi"/>
        </w:rPr>
      </w:pPr>
      <w:r w:rsidRPr="00AC207A">
        <w:rPr>
          <w:rFonts w:asciiTheme="majorHAnsi" w:hAnsiTheme="majorHAnsi"/>
        </w:rPr>
        <w:t xml:space="preserve">Vedoucí </w:t>
      </w:r>
      <w:r w:rsidR="00CA0E1E" w:rsidRPr="00AC207A">
        <w:rPr>
          <w:rFonts w:asciiTheme="majorHAnsi" w:hAnsiTheme="majorHAnsi"/>
        </w:rPr>
        <w:t xml:space="preserve">zaměstnanci </w:t>
      </w:r>
      <w:r w:rsidRPr="00AC207A">
        <w:rPr>
          <w:rFonts w:asciiTheme="majorHAnsi" w:hAnsiTheme="majorHAnsi"/>
        </w:rPr>
        <w:t xml:space="preserve">součástí UP jsou povinni dohody dle čl. </w:t>
      </w:r>
      <w:r w:rsidR="00067462">
        <w:rPr>
          <w:rFonts w:asciiTheme="majorHAnsi" w:hAnsiTheme="majorHAnsi"/>
        </w:rPr>
        <w:t>2</w:t>
      </w:r>
      <w:r w:rsidRPr="00AC207A">
        <w:rPr>
          <w:rFonts w:asciiTheme="majorHAnsi" w:hAnsiTheme="majorHAnsi"/>
        </w:rPr>
        <w:t xml:space="preserve"> odst. </w:t>
      </w:r>
      <w:r w:rsidR="00067462">
        <w:rPr>
          <w:rFonts w:asciiTheme="majorHAnsi" w:hAnsiTheme="majorHAnsi"/>
        </w:rPr>
        <w:t xml:space="preserve">5 </w:t>
      </w:r>
      <w:r w:rsidR="00653D69" w:rsidRPr="00AC207A">
        <w:rPr>
          <w:rFonts w:asciiTheme="majorHAnsi" w:hAnsiTheme="majorHAnsi"/>
        </w:rPr>
        <w:t>ohledně nemovitého majetku jimi společně užívaného ke dni účinnosti t</w:t>
      </w:r>
      <w:r w:rsidR="00F136B4" w:rsidRPr="00AC207A">
        <w:rPr>
          <w:rFonts w:asciiTheme="majorHAnsi" w:hAnsiTheme="majorHAnsi"/>
        </w:rPr>
        <w:t>ohoto řádu</w:t>
      </w:r>
      <w:r w:rsidR="00653D69" w:rsidRPr="00AC207A">
        <w:rPr>
          <w:rFonts w:asciiTheme="majorHAnsi" w:hAnsiTheme="majorHAnsi"/>
        </w:rPr>
        <w:t xml:space="preserve"> </w:t>
      </w:r>
      <w:r w:rsidRPr="00AC207A">
        <w:rPr>
          <w:rFonts w:asciiTheme="majorHAnsi" w:hAnsiTheme="majorHAnsi"/>
        </w:rPr>
        <w:t xml:space="preserve">uzavřít nejpozději do šesti měsíců ode dne účinnosti </w:t>
      </w:r>
      <w:r w:rsidR="00F136B4" w:rsidRPr="00AC207A">
        <w:rPr>
          <w:rFonts w:asciiTheme="majorHAnsi" w:hAnsiTheme="majorHAnsi"/>
        </w:rPr>
        <w:t>tohoto řádu</w:t>
      </w:r>
      <w:r w:rsidRPr="00AC207A">
        <w:rPr>
          <w:rFonts w:asciiTheme="majorHAnsi" w:hAnsiTheme="majorHAnsi"/>
        </w:rPr>
        <w:t xml:space="preserve">. </w:t>
      </w:r>
    </w:p>
    <w:p w14:paraId="170BDE0D" w14:textId="0F8F96D8" w:rsidR="00FC361F" w:rsidRPr="00AC207A" w:rsidRDefault="000D6025" w:rsidP="00530E9F">
      <w:pPr>
        <w:numPr>
          <w:ilvl w:val="0"/>
          <w:numId w:val="22"/>
        </w:numPr>
        <w:ind w:left="426" w:hanging="426"/>
        <w:jc w:val="both"/>
        <w:rPr>
          <w:rFonts w:asciiTheme="majorHAnsi" w:hAnsiTheme="majorHAnsi"/>
        </w:rPr>
      </w:pPr>
      <w:r w:rsidRPr="00AC207A">
        <w:rPr>
          <w:rFonts w:asciiTheme="majorHAnsi" w:hAnsiTheme="majorHAnsi"/>
        </w:rPr>
        <w:t>Centrum výpočetní techniky UP</w:t>
      </w:r>
      <w:r w:rsidR="00E20DD2" w:rsidRPr="00AC207A">
        <w:rPr>
          <w:rFonts w:asciiTheme="majorHAnsi" w:hAnsiTheme="majorHAnsi"/>
        </w:rPr>
        <w:t xml:space="preserve"> neprodleně po účinnosti tohoto řádu, nejpozději však do konce kalendářního měsíce, v němž tento řád účinnosti nabyl, vytvoří sekci v</w:t>
      </w:r>
      <w:r w:rsidR="00D56888">
        <w:rPr>
          <w:rFonts w:asciiTheme="majorHAnsi" w:hAnsiTheme="majorHAnsi"/>
        </w:rPr>
        <w:t xml:space="preserve"> elektronickém </w:t>
      </w:r>
      <w:r w:rsidR="00E20DD2" w:rsidRPr="00AC207A">
        <w:rPr>
          <w:rFonts w:asciiTheme="majorHAnsi" w:hAnsiTheme="majorHAnsi"/>
        </w:rPr>
        <w:t xml:space="preserve">úložišti a na webových stránkách a zabezpečí podmínky pro fungování procesu zveřejňování dohod dle čl. </w:t>
      </w:r>
      <w:r w:rsidR="00067462">
        <w:rPr>
          <w:rFonts w:asciiTheme="majorHAnsi" w:hAnsiTheme="majorHAnsi"/>
        </w:rPr>
        <w:t xml:space="preserve">2 </w:t>
      </w:r>
      <w:r w:rsidR="00E20DD2" w:rsidRPr="00AC207A">
        <w:rPr>
          <w:rFonts w:asciiTheme="majorHAnsi" w:hAnsiTheme="majorHAnsi"/>
        </w:rPr>
        <w:t>odst.</w:t>
      </w:r>
      <w:r w:rsidR="00067462">
        <w:rPr>
          <w:rFonts w:asciiTheme="majorHAnsi" w:hAnsiTheme="majorHAnsi"/>
        </w:rPr>
        <w:t xml:space="preserve"> 6</w:t>
      </w:r>
      <w:r w:rsidR="00E20DD2" w:rsidRPr="00AC207A">
        <w:rPr>
          <w:rFonts w:asciiTheme="majorHAnsi" w:hAnsiTheme="majorHAnsi"/>
        </w:rPr>
        <w:t>.</w:t>
      </w:r>
    </w:p>
    <w:p w14:paraId="170BDE0E" w14:textId="77777777" w:rsidR="00FC361F" w:rsidRDefault="00FC361F" w:rsidP="002635A1">
      <w:pPr>
        <w:jc w:val="center"/>
        <w:rPr>
          <w:b/>
        </w:rPr>
      </w:pPr>
    </w:p>
    <w:p w14:paraId="170BDE0F" w14:textId="77777777" w:rsidR="009A30F1" w:rsidRPr="00DB6A7D" w:rsidRDefault="009A30F1" w:rsidP="002635A1">
      <w:pPr>
        <w:jc w:val="center"/>
        <w:rPr>
          <w:b/>
        </w:rPr>
      </w:pPr>
    </w:p>
    <w:p w14:paraId="170BDE10" w14:textId="129AA3BB" w:rsidR="001D39E8" w:rsidRPr="00530E9F" w:rsidRDefault="001D39E8" w:rsidP="001D39E8">
      <w:pPr>
        <w:jc w:val="center"/>
        <w:rPr>
          <w:rFonts w:asciiTheme="majorHAnsi" w:hAnsiTheme="majorHAnsi"/>
          <w:b/>
        </w:rPr>
      </w:pPr>
      <w:r w:rsidRPr="00530E9F">
        <w:rPr>
          <w:rFonts w:asciiTheme="majorHAnsi" w:hAnsiTheme="majorHAnsi"/>
          <w:b/>
        </w:rPr>
        <w:t xml:space="preserve">Článek </w:t>
      </w:r>
      <w:r w:rsidR="00067462" w:rsidRPr="00530E9F">
        <w:rPr>
          <w:rFonts w:asciiTheme="majorHAnsi" w:hAnsiTheme="majorHAnsi"/>
          <w:b/>
        </w:rPr>
        <w:t>6</w:t>
      </w:r>
    </w:p>
    <w:p w14:paraId="170BDE11" w14:textId="77777777" w:rsidR="001D39E8" w:rsidRPr="00530E9F" w:rsidRDefault="001D39E8" w:rsidP="002635A1">
      <w:pPr>
        <w:jc w:val="center"/>
        <w:rPr>
          <w:rFonts w:asciiTheme="majorHAnsi" w:hAnsiTheme="majorHAnsi"/>
          <w:b/>
        </w:rPr>
      </w:pPr>
      <w:r w:rsidRPr="00530E9F">
        <w:rPr>
          <w:rFonts w:asciiTheme="majorHAnsi" w:hAnsiTheme="majorHAnsi"/>
          <w:b/>
        </w:rPr>
        <w:t>Závěrečná a zrušovací ustanovení</w:t>
      </w:r>
    </w:p>
    <w:p w14:paraId="170BDE12" w14:textId="77777777" w:rsidR="009A30F1" w:rsidRPr="00DB6A7D" w:rsidRDefault="009A30F1" w:rsidP="002635A1">
      <w:pPr>
        <w:jc w:val="center"/>
        <w:rPr>
          <w:b/>
        </w:rPr>
      </w:pPr>
    </w:p>
    <w:p w14:paraId="170BDE13" w14:textId="77777777" w:rsidR="00A316A2" w:rsidRPr="00AC207A" w:rsidRDefault="004B036D" w:rsidP="00530E9F">
      <w:pPr>
        <w:numPr>
          <w:ilvl w:val="0"/>
          <w:numId w:val="25"/>
        </w:numPr>
        <w:ind w:left="426" w:hanging="426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Příloh</w:t>
      </w:r>
      <w:r w:rsidR="00653D69" w:rsidRPr="00AC207A">
        <w:rPr>
          <w:rFonts w:asciiTheme="majorHAnsi" w:hAnsiTheme="majorHAnsi"/>
          <w:bCs/>
        </w:rPr>
        <w:t>ami</w:t>
      </w:r>
      <w:r w:rsidRPr="00AC207A">
        <w:rPr>
          <w:rFonts w:asciiTheme="majorHAnsi" w:hAnsiTheme="majorHAnsi"/>
          <w:bCs/>
        </w:rPr>
        <w:t xml:space="preserve"> t</w:t>
      </w:r>
      <w:r w:rsidR="00DB6A7D" w:rsidRPr="00AC207A">
        <w:rPr>
          <w:rFonts w:asciiTheme="majorHAnsi" w:hAnsiTheme="majorHAnsi"/>
          <w:bCs/>
        </w:rPr>
        <w:t>ohoto řádu</w:t>
      </w:r>
      <w:r w:rsidRPr="00AC207A">
        <w:rPr>
          <w:rFonts w:asciiTheme="majorHAnsi" w:hAnsiTheme="majorHAnsi"/>
          <w:bCs/>
        </w:rPr>
        <w:t xml:space="preserve"> j</w:t>
      </w:r>
      <w:r w:rsidR="00B402C8" w:rsidRPr="00AC207A">
        <w:rPr>
          <w:rFonts w:asciiTheme="majorHAnsi" w:hAnsiTheme="majorHAnsi"/>
          <w:bCs/>
        </w:rPr>
        <w:t>sou</w:t>
      </w:r>
      <w:r w:rsidRPr="00AC207A">
        <w:rPr>
          <w:rFonts w:asciiTheme="majorHAnsi" w:hAnsiTheme="majorHAnsi"/>
          <w:bCs/>
        </w:rPr>
        <w:t xml:space="preserve"> Příloha č. 1 – </w:t>
      </w:r>
      <w:r w:rsidR="00B620F1" w:rsidRPr="00AC207A">
        <w:rPr>
          <w:rFonts w:asciiTheme="majorHAnsi" w:hAnsiTheme="majorHAnsi"/>
          <w:bCs/>
        </w:rPr>
        <w:t>Přehled nemovitého majetku UP</w:t>
      </w:r>
      <w:r w:rsidR="00BD6D85" w:rsidRPr="00AC207A">
        <w:rPr>
          <w:rFonts w:asciiTheme="majorHAnsi" w:hAnsiTheme="majorHAnsi"/>
          <w:bCs/>
        </w:rPr>
        <w:t xml:space="preserve"> (pozemky a stavby)</w:t>
      </w:r>
      <w:r w:rsidR="00577536" w:rsidRPr="00AC207A">
        <w:rPr>
          <w:rFonts w:asciiTheme="majorHAnsi" w:hAnsiTheme="majorHAnsi"/>
          <w:bCs/>
        </w:rPr>
        <w:t xml:space="preserve"> a</w:t>
      </w:r>
      <w:r w:rsidR="00B402C8" w:rsidRPr="00AC207A">
        <w:rPr>
          <w:rFonts w:asciiTheme="majorHAnsi" w:hAnsiTheme="majorHAnsi"/>
          <w:bCs/>
        </w:rPr>
        <w:t xml:space="preserve"> Příloha č. 2 – Přehled </w:t>
      </w:r>
      <w:r w:rsidR="00BD6D85" w:rsidRPr="00AC207A">
        <w:rPr>
          <w:rFonts w:asciiTheme="majorHAnsi" w:hAnsiTheme="majorHAnsi"/>
          <w:bCs/>
        </w:rPr>
        <w:t>nemovitého majetku UP (</w:t>
      </w:r>
      <w:r w:rsidR="00DB6A7D" w:rsidRPr="00AC207A">
        <w:rPr>
          <w:rFonts w:asciiTheme="majorHAnsi" w:hAnsiTheme="majorHAnsi"/>
          <w:bCs/>
        </w:rPr>
        <w:t>jednotk</w:t>
      </w:r>
      <w:r w:rsidR="00BD6D85" w:rsidRPr="00AC207A">
        <w:rPr>
          <w:rFonts w:asciiTheme="majorHAnsi" w:hAnsiTheme="majorHAnsi"/>
          <w:bCs/>
        </w:rPr>
        <w:t>y)</w:t>
      </w:r>
      <w:r w:rsidR="00B620F1" w:rsidRPr="00AC207A">
        <w:rPr>
          <w:rFonts w:asciiTheme="majorHAnsi" w:hAnsiTheme="majorHAnsi"/>
          <w:bCs/>
        </w:rPr>
        <w:t>.</w:t>
      </w:r>
    </w:p>
    <w:p w14:paraId="170BDE14" w14:textId="555BC63E" w:rsidR="00A316A2" w:rsidRPr="00AC207A" w:rsidRDefault="001D39E8" w:rsidP="00530E9F">
      <w:pPr>
        <w:numPr>
          <w:ilvl w:val="0"/>
          <w:numId w:val="25"/>
        </w:numPr>
        <w:ind w:left="426" w:hanging="426"/>
        <w:jc w:val="both"/>
        <w:rPr>
          <w:rFonts w:asciiTheme="majorHAnsi" w:hAnsiTheme="majorHAnsi"/>
        </w:rPr>
      </w:pPr>
      <w:r w:rsidRPr="00AC207A">
        <w:rPr>
          <w:rFonts w:asciiTheme="majorHAnsi" w:hAnsiTheme="majorHAnsi"/>
          <w:bCs/>
        </w:rPr>
        <w:t>T</w:t>
      </w:r>
      <w:r w:rsidR="00DB6A7D" w:rsidRPr="00AC207A">
        <w:rPr>
          <w:rFonts w:asciiTheme="majorHAnsi" w:hAnsiTheme="majorHAnsi"/>
          <w:bCs/>
        </w:rPr>
        <w:t>ento řád</w:t>
      </w:r>
      <w:r w:rsidRPr="00AC207A">
        <w:rPr>
          <w:rFonts w:asciiTheme="majorHAnsi" w:hAnsiTheme="majorHAnsi"/>
          <w:bCs/>
        </w:rPr>
        <w:t xml:space="preserve"> byl A</w:t>
      </w:r>
      <w:r w:rsidR="00637166" w:rsidRPr="00AC207A">
        <w:rPr>
          <w:rFonts w:asciiTheme="majorHAnsi" w:hAnsiTheme="majorHAnsi"/>
          <w:bCs/>
        </w:rPr>
        <w:t>kademickým senátem</w:t>
      </w:r>
      <w:r w:rsidRPr="00AC207A">
        <w:rPr>
          <w:rFonts w:asciiTheme="majorHAnsi" w:hAnsiTheme="majorHAnsi"/>
          <w:bCs/>
        </w:rPr>
        <w:t xml:space="preserve"> UP </w:t>
      </w:r>
      <w:r w:rsidR="00067462">
        <w:rPr>
          <w:rFonts w:asciiTheme="majorHAnsi" w:hAnsiTheme="majorHAnsi"/>
          <w:bCs/>
        </w:rPr>
        <w:t xml:space="preserve">schválen </w:t>
      </w:r>
      <w:r w:rsidR="00CA48ED" w:rsidRPr="00AC207A">
        <w:rPr>
          <w:rFonts w:asciiTheme="majorHAnsi" w:hAnsiTheme="majorHAnsi"/>
          <w:bCs/>
        </w:rPr>
        <w:t>dle</w:t>
      </w:r>
      <w:r w:rsidRPr="00AC207A">
        <w:rPr>
          <w:rFonts w:asciiTheme="majorHAnsi" w:hAnsiTheme="majorHAnsi"/>
          <w:bCs/>
        </w:rPr>
        <w:t xml:space="preserve"> </w:t>
      </w:r>
      <w:r w:rsidR="00DB6A7D" w:rsidRPr="00AC207A">
        <w:rPr>
          <w:rFonts w:asciiTheme="majorHAnsi" w:hAnsiTheme="majorHAnsi"/>
          <w:bCs/>
        </w:rPr>
        <w:t xml:space="preserve">čl. 57 odst. 2 </w:t>
      </w:r>
      <w:r w:rsidR="00B620F1" w:rsidRPr="00AC207A">
        <w:rPr>
          <w:rFonts w:asciiTheme="majorHAnsi" w:hAnsiTheme="majorHAnsi"/>
          <w:bCs/>
        </w:rPr>
        <w:t xml:space="preserve">Statutu UP </w:t>
      </w:r>
      <w:r w:rsidRPr="00AC207A">
        <w:rPr>
          <w:rFonts w:asciiTheme="majorHAnsi" w:hAnsiTheme="majorHAnsi"/>
          <w:bCs/>
        </w:rPr>
        <w:t xml:space="preserve">dne </w:t>
      </w:r>
      <w:r w:rsidR="00530E9F">
        <w:rPr>
          <w:rFonts w:asciiTheme="majorHAnsi" w:hAnsiTheme="majorHAnsi"/>
          <w:bCs/>
        </w:rPr>
        <w:t xml:space="preserve">28. ledna </w:t>
      </w:r>
      <w:r w:rsidR="00BC0F3B" w:rsidRPr="00AC207A">
        <w:rPr>
          <w:rFonts w:asciiTheme="majorHAnsi" w:hAnsiTheme="majorHAnsi"/>
          <w:bCs/>
        </w:rPr>
        <w:t>201</w:t>
      </w:r>
      <w:r w:rsidR="00DB6A7D" w:rsidRPr="00AC207A">
        <w:rPr>
          <w:rFonts w:asciiTheme="majorHAnsi" w:hAnsiTheme="majorHAnsi"/>
          <w:bCs/>
        </w:rPr>
        <w:t>9</w:t>
      </w:r>
      <w:r w:rsidRPr="00AC207A">
        <w:rPr>
          <w:rFonts w:asciiTheme="majorHAnsi" w:hAnsiTheme="majorHAnsi"/>
          <w:bCs/>
        </w:rPr>
        <w:t>.</w:t>
      </w:r>
    </w:p>
    <w:p w14:paraId="170BDE15" w14:textId="77777777" w:rsidR="00A316A2" w:rsidRPr="00AC207A" w:rsidRDefault="001D39E8" w:rsidP="002A5B39">
      <w:pPr>
        <w:numPr>
          <w:ilvl w:val="0"/>
          <w:numId w:val="25"/>
        </w:numPr>
        <w:ind w:left="426" w:hanging="426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</w:rPr>
        <w:t>T</w:t>
      </w:r>
      <w:r w:rsidR="00F136B4" w:rsidRPr="00AC207A">
        <w:rPr>
          <w:rFonts w:asciiTheme="majorHAnsi" w:hAnsiTheme="majorHAnsi"/>
        </w:rPr>
        <w:t>ento řád</w:t>
      </w:r>
      <w:r w:rsidRPr="00AC207A">
        <w:rPr>
          <w:rFonts w:asciiTheme="majorHAnsi" w:hAnsiTheme="majorHAnsi"/>
        </w:rPr>
        <w:t xml:space="preserve"> nabývá platnosti </w:t>
      </w:r>
      <w:r w:rsidR="00637166" w:rsidRPr="00AC207A">
        <w:rPr>
          <w:rFonts w:asciiTheme="majorHAnsi" w:hAnsiTheme="majorHAnsi"/>
        </w:rPr>
        <w:t>dnem jeho zveřejnění</w:t>
      </w:r>
      <w:r w:rsidR="00AD0DAE" w:rsidRPr="00AC207A">
        <w:rPr>
          <w:rFonts w:asciiTheme="majorHAnsi" w:hAnsiTheme="majorHAnsi"/>
        </w:rPr>
        <w:t xml:space="preserve"> a </w:t>
      </w:r>
      <w:r w:rsidRPr="00AC207A">
        <w:rPr>
          <w:rFonts w:asciiTheme="majorHAnsi" w:hAnsiTheme="majorHAnsi"/>
        </w:rPr>
        <w:t xml:space="preserve">účinnosti </w:t>
      </w:r>
      <w:r w:rsidR="00E20DD2" w:rsidRPr="00AC207A">
        <w:rPr>
          <w:rFonts w:asciiTheme="majorHAnsi" w:hAnsiTheme="majorHAnsi"/>
        </w:rPr>
        <w:t>prvním dnem měsíce násl</w:t>
      </w:r>
      <w:r w:rsidR="00E20DD2" w:rsidRPr="00AC207A">
        <w:rPr>
          <w:rFonts w:asciiTheme="majorHAnsi" w:hAnsiTheme="majorHAnsi"/>
          <w:bCs/>
        </w:rPr>
        <w:t>e</w:t>
      </w:r>
      <w:r w:rsidR="00E20DD2" w:rsidRPr="00AC207A">
        <w:rPr>
          <w:rFonts w:asciiTheme="majorHAnsi" w:hAnsiTheme="majorHAnsi"/>
        </w:rPr>
        <w:t>dující</w:t>
      </w:r>
      <w:r w:rsidR="00D82DB5" w:rsidRPr="00AC207A">
        <w:rPr>
          <w:rFonts w:asciiTheme="majorHAnsi" w:hAnsiTheme="majorHAnsi"/>
        </w:rPr>
        <w:t>ho</w:t>
      </w:r>
      <w:r w:rsidR="00637166" w:rsidRPr="00AC207A">
        <w:rPr>
          <w:rFonts w:asciiTheme="majorHAnsi" w:hAnsiTheme="majorHAnsi"/>
        </w:rPr>
        <w:t xml:space="preserve"> po dni, kdy nabyde </w:t>
      </w:r>
      <w:r w:rsidR="00AD0DAE" w:rsidRPr="00AC207A">
        <w:rPr>
          <w:rFonts w:asciiTheme="majorHAnsi" w:hAnsiTheme="majorHAnsi"/>
        </w:rPr>
        <w:t>platnosti</w:t>
      </w:r>
      <w:r w:rsidRPr="00AC207A">
        <w:rPr>
          <w:rFonts w:asciiTheme="majorHAnsi" w:hAnsiTheme="majorHAnsi"/>
        </w:rPr>
        <w:t>.</w:t>
      </w:r>
    </w:p>
    <w:p w14:paraId="170BDE16" w14:textId="77777777" w:rsidR="00A316A2" w:rsidRPr="00AC207A" w:rsidRDefault="00A316A2" w:rsidP="002A5B39">
      <w:pPr>
        <w:numPr>
          <w:ilvl w:val="0"/>
          <w:numId w:val="25"/>
        </w:numPr>
        <w:ind w:left="426" w:hanging="426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Zrušují se tyto vnitřní normy UP:</w:t>
      </w:r>
    </w:p>
    <w:p w14:paraId="170BDE17" w14:textId="77777777" w:rsidR="00F4607B" w:rsidRPr="00AC207A" w:rsidRDefault="00F4607B" w:rsidP="00F4607B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 xml:space="preserve">Příkaz rektorky </w:t>
      </w:r>
      <w:r w:rsidRPr="00F37160">
        <w:rPr>
          <w:rFonts w:asciiTheme="majorHAnsi" w:hAnsiTheme="majorHAnsi"/>
          <w:bCs/>
        </w:rPr>
        <w:t>č</w:t>
      </w:r>
      <w:r w:rsidRPr="00AC207A">
        <w:rPr>
          <w:rFonts w:asciiTheme="majorHAnsi" w:hAnsiTheme="majorHAnsi"/>
          <w:bCs/>
        </w:rPr>
        <w:t>. B2-1/2001 Převod Sportovní haly a loděnice UP z užívání Fakulty tělesné kultury UP do užívání Rektorátu UP,</w:t>
      </w:r>
    </w:p>
    <w:p w14:paraId="170BDE18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Rozhodnutí rektorky UP č. B3-02/6-RR o užívání budovy a přilehlých prostor na ul. Univerzitní č. 3 a 5,</w:t>
      </w:r>
    </w:p>
    <w:p w14:paraId="170BDE19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Rozhodnutí rektora UP č. B3-09/5-RR o užívání nové budovy na tř. 17. listopadu č. 12 v Olomouci (</w:t>
      </w:r>
      <w:proofErr w:type="spellStart"/>
      <w:r w:rsidRPr="00AC207A">
        <w:rPr>
          <w:rFonts w:asciiTheme="majorHAnsi" w:hAnsiTheme="majorHAnsi"/>
          <w:bCs/>
        </w:rPr>
        <w:t>Envelopa</w:t>
      </w:r>
      <w:proofErr w:type="spellEnd"/>
      <w:r w:rsidRPr="00AC207A">
        <w:rPr>
          <w:rFonts w:asciiTheme="majorHAnsi" w:hAnsiTheme="majorHAnsi"/>
          <w:bCs/>
        </w:rPr>
        <w:t>), která je v majetku UP,</w:t>
      </w:r>
    </w:p>
    <w:p w14:paraId="170BDE1A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Rozhodnutí rektora UP č. B3-13/5-RR o užívání nových budov Centra regionu Haná pro biotechnologický a zemědělský výzkum a o užívání některých pozemků UP v Areálu Holice Přírodovědecké fakulty UP,</w:t>
      </w:r>
    </w:p>
    <w:p w14:paraId="170BDE1B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Rozhodnutí rektora UP č. B3-15/4-RR o užívání nově zrekonstruované budovy Pevnost poznání v areálu Korunní pevnůstky v Olomouci,</w:t>
      </w:r>
    </w:p>
    <w:p w14:paraId="170BDE1C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Rozhodnutí rektora UP č. B3-16/4-RR o užívání budovy třída Svobody 671/8 - Vančurova 671/2 v</w:t>
      </w:r>
      <w:r w:rsidR="00F4607B" w:rsidRPr="00AC207A">
        <w:rPr>
          <w:rFonts w:asciiTheme="majorHAnsi" w:hAnsiTheme="majorHAnsi"/>
          <w:bCs/>
        </w:rPr>
        <w:t> </w:t>
      </w:r>
      <w:r w:rsidRPr="00AC207A">
        <w:rPr>
          <w:rFonts w:asciiTheme="majorHAnsi" w:hAnsiTheme="majorHAnsi"/>
          <w:bCs/>
        </w:rPr>
        <w:t>Olomouci</w:t>
      </w:r>
      <w:r w:rsidR="00F4607B" w:rsidRPr="00AC207A">
        <w:rPr>
          <w:rFonts w:asciiTheme="majorHAnsi" w:hAnsiTheme="majorHAnsi"/>
          <w:bCs/>
        </w:rPr>
        <w:t>,</w:t>
      </w:r>
    </w:p>
    <w:p w14:paraId="170BDE1D" w14:textId="77777777" w:rsidR="00A316A2" w:rsidRPr="00AC207A" w:rsidRDefault="00A316A2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Rozhodnuti rektora UP č. B3-17/3-RR o užívání budovy Aplikačního centra BALUO</w:t>
      </w:r>
      <w:r w:rsidR="00F4607B" w:rsidRPr="00AC207A">
        <w:rPr>
          <w:rFonts w:asciiTheme="majorHAnsi" w:hAnsiTheme="majorHAnsi"/>
          <w:bCs/>
        </w:rPr>
        <w:t>,</w:t>
      </w:r>
    </w:p>
    <w:p w14:paraId="170BDE1E" w14:textId="77777777" w:rsidR="00F4607B" w:rsidRPr="00AC207A" w:rsidRDefault="0061740C" w:rsidP="00F4607B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AC207A">
        <w:rPr>
          <w:rFonts w:asciiTheme="majorHAnsi" w:hAnsiTheme="majorHAnsi"/>
          <w:bCs/>
        </w:rPr>
        <w:t>Vnitřní norma</w:t>
      </w:r>
      <w:r w:rsidR="00F37160">
        <w:rPr>
          <w:rFonts w:asciiTheme="majorHAnsi" w:hAnsiTheme="majorHAnsi"/>
          <w:bCs/>
        </w:rPr>
        <w:t xml:space="preserve"> UP</w:t>
      </w:r>
      <w:r w:rsidRPr="00AC207A">
        <w:rPr>
          <w:rFonts w:asciiTheme="majorHAnsi" w:hAnsiTheme="majorHAnsi"/>
          <w:bCs/>
        </w:rPr>
        <w:t xml:space="preserve"> </w:t>
      </w:r>
      <w:r w:rsidR="00F4607B" w:rsidRPr="00AC207A">
        <w:rPr>
          <w:rFonts w:asciiTheme="majorHAnsi" w:hAnsiTheme="majorHAnsi"/>
          <w:bCs/>
        </w:rPr>
        <w:t xml:space="preserve">č. </w:t>
      </w:r>
      <w:r w:rsidR="00F4607B" w:rsidRPr="00AC207A">
        <w:rPr>
          <w:rFonts w:asciiTheme="majorHAnsi" w:hAnsiTheme="majorHAnsi"/>
        </w:rPr>
        <w:t xml:space="preserve">R-B-18/13 </w:t>
      </w:r>
      <w:r w:rsidR="00F4607B" w:rsidRPr="00AC207A">
        <w:rPr>
          <w:rFonts w:asciiTheme="majorHAnsi" w:hAnsiTheme="majorHAnsi"/>
          <w:bCs/>
        </w:rPr>
        <w:t xml:space="preserve">Užívání pozemku s budovou Kateřinská 653/17 v Olomouci a </w:t>
      </w:r>
    </w:p>
    <w:p w14:paraId="170BDE1F" w14:textId="77777777" w:rsidR="00A316A2" w:rsidRPr="001057BD" w:rsidRDefault="00377CB5" w:rsidP="00C344CC">
      <w:pPr>
        <w:numPr>
          <w:ilvl w:val="1"/>
          <w:numId w:val="25"/>
        </w:numPr>
        <w:ind w:left="993" w:hanging="284"/>
        <w:jc w:val="both"/>
        <w:rPr>
          <w:rFonts w:asciiTheme="majorHAnsi" w:hAnsiTheme="majorHAnsi"/>
          <w:bCs/>
        </w:rPr>
      </w:pPr>
      <w:r w:rsidRPr="001057BD">
        <w:rPr>
          <w:rFonts w:asciiTheme="majorHAnsi" w:hAnsiTheme="majorHAnsi"/>
          <w:bCs/>
        </w:rPr>
        <w:t>v</w:t>
      </w:r>
      <w:r w:rsidR="00A316A2" w:rsidRPr="001057BD">
        <w:rPr>
          <w:rFonts w:asciiTheme="majorHAnsi" w:hAnsiTheme="majorHAnsi"/>
          <w:bCs/>
        </w:rPr>
        <w:t xml:space="preserve">šechny další normy UP, které ke dni účinnosti této normy </w:t>
      </w:r>
      <w:r w:rsidR="00F4607B" w:rsidRPr="001057BD">
        <w:rPr>
          <w:rFonts w:asciiTheme="majorHAnsi" w:hAnsiTheme="majorHAnsi"/>
          <w:bCs/>
        </w:rPr>
        <w:t xml:space="preserve">dávají nemovitosti do užívání součástem UP či jiným jejím </w:t>
      </w:r>
      <w:r w:rsidR="0061740C" w:rsidRPr="001057BD">
        <w:rPr>
          <w:rFonts w:asciiTheme="majorHAnsi" w:hAnsiTheme="majorHAnsi"/>
          <w:bCs/>
        </w:rPr>
        <w:t xml:space="preserve">organizačním </w:t>
      </w:r>
      <w:r w:rsidR="00F4607B" w:rsidRPr="001057BD">
        <w:rPr>
          <w:rFonts w:asciiTheme="majorHAnsi" w:hAnsiTheme="majorHAnsi"/>
          <w:bCs/>
        </w:rPr>
        <w:t>útvarům</w:t>
      </w:r>
      <w:r w:rsidR="00A316A2" w:rsidRPr="001057BD">
        <w:rPr>
          <w:rFonts w:asciiTheme="majorHAnsi" w:hAnsiTheme="majorHAnsi"/>
          <w:bCs/>
        </w:rPr>
        <w:t>.</w:t>
      </w:r>
    </w:p>
    <w:p w14:paraId="170BDE20" w14:textId="77777777" w:rsidR="00413EAC" w:rsidRPr="001057BD" w:rsidRDefault="00413EAC" w:rsidP="001D39E8">
      <w:pPr>
        <w:ind w:left="284" w:hanging="284"/>
        <w:jc w:val="both"/>
        <w:rPr>
          <w:rFonts w:asciiTheme="majorHAnsi" w:hAnsiTheme="majorHAnsi"/>
          <w:bCs/>
        </w:rPr>
      </w:pPr>
    </w:p>
    <w:p w14:paraId="170BDE21" w14:textId="687D2BF1" w:rsidR="007E1B54" w:rsidRPr="001057BD" w:rsidRDefault="007E1B54" w:rsidP="001D39E8">
      <w:pPr>
        <w:ind w:left="284" w:hanging="284"/>
        <w:jc w:val="both"/>
        <w:rPr>
          <w:rFonts w:asciiTheme="majorHAnsi" w:hAnsiTheme="majorHAnsi"/>
          <w:bCs/>
        </w:rPr>
      </w:pPr>
    </w:p>
    <w:p w14:paraId="250BA275" w14:textId="4571C766" w:rsidR="006246B0" w:rsidRPr="001057BD" w:rsidRDefault="006246B0" w:rsidP="006246B0">
      <w:pPr>
        <w:ind w:left="284" w:hanging="284"/>
        <w:jc w:val="center"/>
        <w:rPr>
          <w:rFonts w:asciiTheme="majorHAnsi" w:hAnsiTheme="majorHAnsi"/>
          <w:bCs/>
        </w:rPr>
      </w:pPr>
      <w:r w:rsidRPr="001057BD">
        <w:rPr>
          <w:rFonts w:asciiTheme="majorHAnsi" w:hAnsiTheme="majorHAnsi"/>
          <w:bCs/>
        </w:rPr>
        <w:t>***</w:t>
      </w:r>
    </w:p>
    <w:p w14:paraId="38FB673A" w14:textId="77777777" w:rsidR="00016A6C" w:rsidRPr="001057BD" w:rsidRDefault="00016A6C" w:rsidP="006246B0">
      <w:pPr>
        <w:ind w:left="284" w:hanging="284"/>
        <w:jc w:val="center"/>
        <w:rPr>
          <w:rFonts w:asciiTheme="majorHAnsi" w:hAnsiTheme="majorHAnsi"/>
          <w:bCs/>
        </w:rPr>
      </w:pPr>
    </w:p>
    <w:p w14:paraId="1F7979F0" w14:textId="4C875BC5" w:rsidR="006246B0" w:rsidRPr="001057BD" w:rsidRDefault="006246B0" w:rsidP="006246B0">
      <w:pPr>
        <w:ind w:left="284" w:hanging="284"/>
        <w:rPr>
          <w:rFonts w:asciiTheme="majorHAnsi" w:hAnsiTheme="majorHAnsi"/>
          <w:bCs/>
        </w:rPr>
      </w:pPr>
      <w:r w:rsidRPr="001057BD">
        <w:rPr>
          <w:rFonts w:asciiTheme="majorHAnsi" w:hAnsiTheme="majorHAnsi"/>
          <w:bCs/>
        </w:rPr>
        <w:t xml:space="preserve">Novela č. 1 </w:t>
      </w:r>
      <w:r w:rsidR="006B6D69" w:rsidRPr="001057BD">
        <w:rPr>
          <w:rFonts w:asciiTheme="majorHAnsi" w:hAnsiTheme="majorHAnsi"/>
          <w:bCs/>
        </w:rPr>
        <w:t>tohoto řádu</w:t>
      </w:r>
      <w:r w:rsidRPr="001057BD">
        <w:rPr>
          <w:rFonts w:asciiTheme="majorHAnsi" w:hAnsiTheme="majorHAnsi"/>
          <w:bCs/>
        </w:rPr>
        <w:t xml:space="preserve"> byla schválena Akademickým senátem UP dne </w:t>
      </w:r>
      <w:proofErr w:type="spellStart"/>
      <w:r w:rsidR="006B6D69" w:rsidRPr="001057BD">
        <w:rPr>
          <w:rFonts w:asciiTheme="majorHAnsi" w:hAnsiTheme="majorHAnsi"/>
          <w:bCs/>
          <w:highlight w:val="yellow"/>
        </w:rPr>
        <w:t>xx</w:t>
      </w:r>
      <w:proofErr w:type="spellEnd"/>
      <w:r w:rsidR="006B6D69" w:rsidRPr="001057BD">
        <w:rPr>
          <w:rFonts w:asciiTheme="majorHAnsi" w:hAnsiTheme="majorHAnsi"/>
          <w:bCs/>
          <w:highlight w:val="yellow"/>
        </w:rPr>
        <w:t>. </w:t>
      </w:r>
      <w:proofErr w:type="spellStart"/>
      <w:r w:rsidR="006B6D69" w:rsidRPr="001057BD">
        <w:rPr>
          <w:rFonts w:asciiTheme="majorHAnsi" w:hAnsiTheme="majorHAnsi"/>
          <w:bCs/>
          <w:highlight w:val="yellow"/>
        </w:rPr>
        <w:t>yyyyy</w:t>
      </w:r>
      <w:proofErr w:type="spellEnd"/>
      <w:r w:rsidR="006B6D69" w:rsidRPr="001057BD">
        <w:rPr>
          <w:rFonts w:asciiTheme="majorHAnsi" w:hAnsiTheme="majorHAnsi"/>
          <w:bCs/>
        </w:rPr>
        <w:t> 2020</w:t>
      </w:r>
      <w:r w:rsidRPr="001057BD">
        <w:rPr>
          <w:rFonts w:asciiTheme="majorHAnsi" w:hAnsiTheme="majorHAnsi"/>
          <w:bCs/>
        </w:rPr>
        <w:t>.</w:t>
      </w:r>
    </w:p>
    <w:p w14:paraId="45349543" w14:textId="4A8DB30E" w:rsidR="006246B0" w:rsidRPr="001057BD" w:rsidRDefault="006246B0" w:rsidP="006246B0">
      <w:pPr>
        <w:ind w:left="284" w:hanging="284"/>
        <w:rPr>
          <w:rFonts w:asciiTheme="majorHAnsi" w:hAnsiTheme="majorHAnsi"/>
          <w:bCs/>
        </w:rPr>
      </w:pPr>
      <w:r w:rsidRPr="001057BD">
        <w:rPr>
          <w:rFonts w:asciiTheme="majorHAnsi" w:hAnsiTheme="majorHAnsi"/>
          <w:bCs/>
        </w:rPr>
        <w:t xml:space="preserve">Novela č. 1 </w:t>
      </w:r>
      <w:r w:rsidR="001057BD" w:rsidRPr="001057BD">
        <w:rPr>
          <w:rFonts w:asciiTheme="majorHAnsi" w:hAnsiTheme="majorHAnsi"/>
          <w:bCs/>
        </w:rPr>
        <w:t>tohoto řádu</w:t>
      </w:r>
      <w:r w:rsidRPr="001057BD">
        <w:rPr>
          <w:rFonts w:asciiTheme="majorHAnsi" w:hAnsiTheme="majorHAnsi"/>
          <w:bCs/>
        </w:rPr>
        <w:t xml:space="preserve"> nabyla platnosti dne </w:t>
      </w:r>
      <w:proofErr w:type="spellStart"/>
      <w:r w:rsidR="001057BD" w:rsidRPr="001057BD">
        <w:rPr>
          <w:rFonts w:asciiTheme="majorHAnsi" w:hAnsiTheme="majorHAnsi"/>
          <w:bCs/>
          <w:highlight w:val="yellow"/>
        </w:rPr>
        <w:t>xx</w:t>
      </w:r>
      <w:proofErr w:type="spellEnd"/>
      <w:r w:rsidR="001057BD" w:rsidRPr="001057BD">
        <w:rPr>
          <w:rFonts w:asciiTheme="majorHAnsi" w:hAnsiTheme="majorHAnsi"/>
          <w:bCs/>
          <w:highlight w:val="yellow"/>
        </w:rPr>
        <w:t>. </w:t>
      </w:r>
      <w:proofErr w:type="spellStart"/>
      <w:r w:rsidR="001057BD" w:rsidRPr="001057BD">
        <w:rPr>
          <w:rFonts w:asciiTheme="majorHAnsi" w:hAnsiTheme="majorHAnsi"/>
          <w:bCs/>
          <w:highlight w:val="yellow"/>
        </w:rPr>
        <w:t>yyyyy</w:t>
      </w:r>
      <w:proofErr w:type="spellEnd"/>
      <w:r w:rsidR="001057BD" w:rsidRPr="001057BD">
        <w:rPr>
          <w:rFonts w:asciiTheme="majorHAnsi" w:hAnsiTheme="majorHAnsi"/>
          <w:bCs/>
        </w:rPr>
        <w:t> 2020</w:t>
      </w:r>
      <w:r w:rsidRPr="001057BD">
        <w:rPr>
          <w:rFonts w:asciiTheme="majorHAnsi" w:hAnsiTheme="majorHAnsi"/>
          <w:bCs/>
        </w:rPr>
        <w:t xml:space="preserve"> a účinnosti dne </w:t>
      </w:r>
      <w:proofErr w:type="spellStart"/>
      <w:r w:rsidR="001057BD" w:rsidRPr="001057BD">
        <w:rPr>
          <w:rFonts w:asciiTheme="majorHAnsi" w:hAnsiTheme="majorHAnsi"/>
          <w:bCs/>
          <w:highlight w:val="yellow"/>
        </w:rPr>
        <w:t>xx</w:t>
      </w:r>
      <w:proofErr w:type="spellEnd"/>
      <w:r w:rsidR="001057BD" w:rsidRPr="001057BD">
        <w:rPr>
          <w:rFonts w:asciiTheme="majorHAnsi" w:hAnsiTheme="majorHAnsi"/>
          <w:bCs/>
          <w:highlight w:val="yellow"/>
        </w:rPr>
        <w:t>. </w:t>
      </w:r>
      <w:proofErr w:type="spellStart"/>
      <w:r w:rsidR="001057BD" w:rsidRPr="001057BD">
        <w:rPr>
          <w:rFonts w:asciiTheme="majorHAnsi" w:hAnsiTheme="majorHAnsi"/>
          <w:bCs/>
          <w:highlight w:val="yellow"/>
        </w:rPr>
        <w:t>yyyyy</w:t>
      </w:r>
      <w:proofErr w:type="spellEnd"/>
      <w:r w:rsidR="001057BD" w:rsidRPr="001057BD">
        <w:rPr>
          <w:rFonts w:asciiTheme="majorHAnsi" w:hAnsiTheme="majorHAnsi"/>
          <w:bCs/>
        </w:rPr>
        <w:t> 2020</w:t>
      </w:r>
      <w:r w:rsidRPr="001057BD">
        <w:rPr>
          <w:rFonts w:asciiTheme="majorHAnsi" w:hAnsiTheme="majorHAnsi"/>
          <w:bCs/>
        </w:rPr>
        <w:t>.</w:t>
      </w:r>
    </w:p>
    <w:p w14:paraId="16E0A604" w14:textId="77777777" w:rsidR="006246B0" w:rsidRPr="001057BD" w:rsidRDefault="006246B0" w:rsidP="006246B0">
      <w:pPr>
        <w:ind w:left="284" w:hanging="284"/>
        <w:jc w:val="center"/>
        <w:rPr>
          <w:rFonts w:asciiTheme="majorHAnsi" w:hAnsiTheme="majorHAnsi"/>
          <w:bCs/>
        </w:rPr>
      </w:pPr>
    </w:p>
    <w:p w14:paraId="6EF87610" w14:textId="000C5C9B" w:rsidR="006246B0" w:rsidRPr="001057BD" w:rsidRDefault="006246B0" w:rsidP="001D39E8">
      <w:pPr>
        <w:ind w:left="284" w:hanging="284"/>
        <w:jc w:val="both"/>
        <w:rPr>
          <w:rFonts w:asciiTheme="majorHAnsi" w:hAnsiTheme="majorHAnsi"/>
          <w:bCs/>
        </w:rPr>
      </w:pPr>
      <w:commentRangeStart w:id="4"/>
      <w:r w:rsidRPr="001057BD">
        <w:rPr>
          <w:rFonts w:asciiTheme="majorHAnsi" w:hAnsiTheme="majorHAnsi"/>
          <w:bCs/>
        </w:rPr>
        <w:t>Přechodná ustanovení novely č. 1:</w:t>
      </w:r>
      <w:commentRangeEnd w:id="4"/>
      <w:r w:rsidR="001057BD" w:rsidRPr="001057BD">
        <w:rPr>
          <w:rStyle w:val="Odkaznakoment"/>
          <w:rFonts w:asciiTheme="majorHAnsi" w:hAnsiTheme="majorHAnsi"/>
          <w:sz w:val="24"/>
          <w:szCs w:val="24"/>
        </w:rPr>
        <w:commentReference w:id="4"/>
      </w:r>
    </w:p>
    <w:p w14:paraId="75494819" w14:textId="77777777" w:rsidR="006246B0" w:rsidRPr="001057BD" w:rsidRDefault="006246B0" w:rsidP="001D39E8">
      <w:pPr>
        <w:ind w:left="284" w:hanging="284"/>
        <w:jc w:val="both"/>
        <w:rPr>
          <w:rFonts w:asciiTheme="majorHAnsi" w:hAnsiTheme="majorHAnsi"/>
          <w:bCs/>
        </w:rPr>
      </w:pPr>
    </w:p>
    <w:p w14:paraId="1571F37A" w14:textId="77777777" w:rsidR="006246B0" w:rsidRPr="001057BD" w:rsidRDefault="006246B0" w:rsidP="001D39E8">
      <w:pPr>
        <w:ind w:left="284" w:hanging="284"/>
        <w:jc w:val="both"/>
        <w:rPr>
          <w:rFonts w:asciiTheme="majorHAnsi" w:hAnsiTheme="majorHAnsi"/>
          <w:bCs/>
        </w:rPr>
      </w:pPr>
    </w:p>
    <w:p w14:paraId="170BDE22" w14:textId="70E98360" w:rsidR="004B036D" w:rsidRDefault="007E1B54" w:rsidP="001D39E8">
      <w:pPr>
        <w:pStyle w:val="Styl1"/>
        <w:rPr>
          <w:rFonts w:asciiTheme="majorHAnsi" w:hAnsiTheme="majorHAnsi"/>
          <w:szCs w:val="24"/>
        </w:rPr>
      </w:pPr>
      <w:r w:rsidRPr="001057BD">
        <w:rPr>
          <w:rFonts w:asciiTheme="majorHAnsi" w:hAnsiTheme="majorHAnsi"/>
          <w:szCs w:val="24"/>
        </w:rPr>
        <w:t xml:space="preserve">V Olomouci dne </w:t>
      </w:r>
    </w:p>
    <w:p w14:paraId="4961EF70" w14:textId="77777777" w:rsidR="00BC3981" w:rsidRPr="001057BD" w:rsidRDefault="00BC3981" w:rsidP="001D39E8">
      <w:pPr>
        <w:pStyle w:val="Styl1"/>
        <w:rPr>
          <w:rFonts w:asciiTheme="majorHAnsi" w:hAnsiTheme="majorHAnsi"/>
          <w:szCs w:val="24"/>
        </w:rPr>
      </w:pPr>
    </w:p>
    <w:p w14:paraId="170BDE24" w14:textId="77777777" w:rsidR="001D39E8" w:rsidRPr="001057BD" w:rsidRDefault="001D39E8" w:rsidP="001D39E8">
      <w:pPr>
        <w:pStyle w:val="Styl1"/>
        <w:rPr>
          <w:rFonts w:asciiTheme="majorHAnsi" w:hAnsiTheme="majorHAnsi"/>
          <w:szCs w:val="24"/>
        </w:rPr>
      </w:pPr>
    </w:p>
    <w:p w14:paraId="170BDE25" w14:textId="77777777" w:rsidR="00201C70" w:rsidRPr="001057BD" w:rsidRDefault="00201C70" w:rsidP="00B143BD">
      <w:pPr>
        <w:pStyle w:val="bodytext"/>
        <w:spacing w:before="0" w:beforeAutospacing="0" w:after="0" w:afterAutospacing="0"/>
        <w:jc w:val="center"/>
        <w:rPr>
          <w:rFonts w:asciiTheme="majorHAnsi" w:hAnsiTheme="majorHAnsi"/>
        </w:rPr>
      </w:pPr>
    </w:p>
    <w:p w14:paraId="170BDE26" w14:textId="4F70F2BC" w:rsidR="00B143BD" w:rsidRPr="00AC207A" w:rsidRDefault="005033F8" w:rsidP="00B143BD">
      <w:pPr>
        <w:pStyle w:val="bodytext"/>
        <w:spacing w:before="0" w:beforeAutospacing="0" w:after="0" w:afterAutospacing="0"/>
        <w:jc w:val="center"/>
        <w:rPr>
          <w:rFonts w:asciiTheme="majorHAnsi" w:hAnsiTheme="majorHAnsi"/>
        </w:rPr>
      </w:pPr>
      <w:r w:rsidRPr="001057BD">
        <w:rPr>
          <w:rFonts w:asciiTheme="majorHAnsi" w:hAnsiTheme="majorHAnsi"/>
        </w:rPr>
        <w:t>p</w:t>
      </w:r>
      <w:r w:rsidR="00B143BD" w:rsidRPr="001057BD">
        <w:rPr>
          <w:rFonts w:asciiTheme="majorHAnsi" w:hAnsiTheme="majorHAnsi"/>
        </w:rPr>
        <w:t>rof. Mgr. Jaroslav</w:t>
      </w:r>
      <w:r w:rsidR="00B143BD" w:rsidRPr="00AC207A">
        <w:rPr>
          <w:rFonts w:asciiTheme="majorHAnsi" w:hAnsiTheme="majorHAnsi"/>
        </w:rPr>
        <w:t xml:space="preserve"> Miller, </w:t>
      </w:r>
      <w:proofErr w:type="gramStart"/>
      <w:r w:rsidR="00B143BD" w:rsidRPr="00AC207A">
        <w:rPr>
          <w:rFonts w:asciiTheme="majorHAnsi" w:hAnsiTheme="majorHAnsi"/>
        </w:rPr>
        <w:t>M.A.</w:t>
      </w:r>
      <w:proofErr w:type="gramEnd"/>
      <w:r w:rsidR="00B143BD" w:rsidRPr="00AC207A">
        <w:rPr>
          <w:rFonts w:asciiTheme="majorHAnsi" w:hAnsiTheme="majorHAnsi"/>
        </w:rPr>
        <w:t>, Ph.D.</w:t>
      </w:r>
      <w:r w:rsidRPr="00AC207A">
        <w:rPr>
          <w:rFonts w:asciiTheme="majorHAnsi" w:hAnsiTheme="majorHAnsi"/>
        </w:rPr>
        <w:t xml:space="preserve"> </w:t>
      </w:r>
    </w:p>
    <w:p w14:paraId="170BDE27" w14:textId="77777777" w:rsidR="00B143BD" w:rsidRPr="00AC207A" w:rsidRDefault="00B143BD" w:rsidP="00B143BD">
      <w:pPr>
        <w:pStyle w:val="bodytext"/>
        <w:spacing w:before="0" w:beforeAutospacing="0" w:after="0" w:afterAutospacing="0"/>
        <w:jc w:val="center"/>
        <w:rPr>
          <w:rFonts w:asciiTheme="majorHAnsi" w:hAnsiTheme="majorHAnsi"/>
          <w:i/>
          <w:iCs/>
        </w:rPr>
      </w:pPr>
      <w:r w:rsidRPr="00AC207A">
        <w:rPr>
          <w:rFonts w:asciiTheme="majorHAnsi" w:hAnsiTheme="majorHAnsi"/>
          <w:iCs/>
        </w:rPr>
        <w:t xml:space="preserve">rektor </w:t>
      </w:r>
      <w:r w:rsidR="00BC24AD" w:rsidRPr="00AC207A">
        <w:rPr>
          <w:rFonts w:asciiTheme="majorHAnsi" w:hAnsiTheme="majorHAnsi"/>
          <w:iCs/>
        </w:rPr>
        <w:t>UP</w:t>
      </w:r>
    </w:p>
    <w:p w14:paraId="170BDE29" w14:textId="77777777" w:rsidR="005033F8" w:rsidRPr="00AC207A" w:rsidRDefault="005033F8" w:rsidP="00B143BD">
      <w:pPr>
        <w:pStyle w:val="csc-linktotop"/>
        <w:spacing w:before="0" w:beforeAutospacing="0" w:after="0" w:afterAutospacing="0"/>
        <w:jc w:val="center"/>
        <w:rPr>
          <w:rFonts w:asciiTheme="majorHAnsi" w:hAnsiTheme="majorHAnsi"/>
        </w:rPr>
      </w:pPr>
    </w:p>
    <w:p w14:paraId="170BDE2A" w14:textId="77777777" w:rsidR="005033F8" w:rsidRPr="00AC207A" w:rsidRDefault="005033F8" w:rsidP="00B143BD">
      <w:pPr>
        <w:pStyle w:val="csc-linktotop"/>
        <w:spacing w:before="0" w:beforeAutospacing="0" w:after="0" w:afterAutospacing="0"/>
        <w:jc w:val="center"/>
        <w:rPr>
          <w:rFonts w:asciiTheme="majorHAnsi" w:hAnsiTheme="majorHAnsi"/>
        </w:rPr>
      </w:pPr>
    </w:p>
    <w:p w14:paraId="170BDE2B" w14:textId="77777777" w:rsidR="005033F8" w:rsidRPr="00AC207A" w:rsidRDefault="005033F8" w:rsidP="00B143BD">
      <w:pPr>
        <w:pStyle w:val="csc-linktotop"/>
        <w:spacing w:before="0" w:beforeAutospacing="0" w:after="0" w:afterAutospacing="0"/>
        <w:jc w:val="center"/>
        <w:rPr>
          <w:rFonts w:asciiTheme="majorHAnsi" w:hAnsiTheme="majorHAnsi"/>
        </w:rPr>
      </w:pPr>
    </w:p>
    <w:p w14:paraId="170BDE2C" w14:textId="349D5320" w:rsidR="00B143BD" w:rsidRPr="00AC207A" w:rsidRDefault="00B143BD" w:rsidP="00B143BD">
      <w:pPr>
        <w:pStyle w:val="csc-linktotop"/>
        <w:spacing w:before="0" w:beforeAutospacing="0" w:after="0" w:afterAutospacing="0"/>
        <w:jc w:val="center"/>
        <w:rPr>
          <w:rFonts w:asciiTheme="majorHAnsi" w:hAnsiTheme="majorHAnsi"/>
        </w:rPr>
      </w:pPr>
      <w:r w:rsidRPr="00AC207A">
        <w:rPr>
          <w:rFonts w:asciiTheme="majorHAnsi" w:hAnsiTheme="majorHAnsi"/>
        </w:rPr>
        <w:t xml:space="preserve">doc. Mgr. </w:t>
      </w:r>
      <w:r w:rsidR="005033F8" w:rsidRPr="00AC207A">
        <w:rPr>
          <w:rFonts w:asciiTheme="majorHAnsi" w:hAnsiTheme="majorHAnsi"/>
        </w:rPr>
        <w:t>Jiří Langer</w:t>
      </w:r>
      <w:r w:rsidRPr="00AC207A">
        <w:rPr>
          <w:rFonts w:asciiTheme="majorHAnsi" w:hAnsiTheme="majorHAnsi"/>
        </w:rPr>
        <w:t>, Ph.D.</w:t>
      </w:r>
    </w:p>
    <w:p w14:paraId="170BDE2D" w14:textId="77777777" w:rsidR="00351809" w:rsidRPr="00AC207A" w:rsidRDefault="00B143BD" w:rsidP="00B143BD">
      <w:pPr>
        <w:pStyle w:val="csc-linktotop"/>
        <w:spacing w:before="0" w:beforeAutospacing="0" w:after="0" w:afterAutospacing="0"/>
        <w:jc w:val="center"/>
        <w:rPr>
          <w:rFonts w:asciiTheme="majorHAnsi" w:hAnsiTheme="majorHAnsi"/>
        </w:rPr>
      </w:pPr>
      <w:r w:rsidRPr="00AC207A">
        <w:rPr>
          <w:rFonts w:asciiTheme="majorHAnsi" w:hAnsiTheme="majorHAnsi"/>
        </w:rPr>
        <w:t>předseda AS UP</w:t>
      </w:r>
    </w:p>
    <w:sectPr w:rsidR="00351809" w:rsidRPr="00AC207A" w:rsidSect="006F5B59">
      <w:headerReference w:type="even" r:id="rId14"/>
      <w:headerReference w:type="default" r:id="rId15"/>
      <w:footerReference w:type="even" r:id="rId16"/>
      <w:pgSz w:w="11906" w:h="16838"/>
      <w:pgMar w:top="1418" w:right="1133" w:bottom="1418" w:left="1134" w:header="1134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Cernohouz Zdenek" w:date="2020-01-29T10:38:00Z" w:initials="CZ">
    <w:p w14:paraId="5542A2BE" w14:textId="35B4E126" w:rsidR="001057BD" w:rsidRDefault="001057BD">
      <w:pPr>
        <w:pStyle w:val="Textkomente"/>
      </w:pPr>
      <w:r w:rsidRPr="006C4BC1">
        <w:rPr>
          <w:rStyle w:val="Odkaznakoment"/>
          <w:highlight w:val="cyan"/>
        </w:rPr>
        <w:annotationRef/>
      </w:r>
      <w:r w:rsidRPr="00BC3981">
        <w:rPr>
          <w:highlight w:val="cyan"/>
        </w:rPr>
        <w:t>Budou-li nějaká.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42A2BE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53D9D" w14:textId="77777777" w:rsidR="00542258" w:rsidRDefault="00542258">
      <w:r>
        <w:separator/>
      </w:r>
    </w:p>
  </w:endnote>
  <w:endnote w:type="continuationSeparator" w:id="0">
    <w:p w14:paraId="5E3BC9DC" w14:textId="77777777" w:rsidR="00542258" w:rsidRDefault="0054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BDE40" w14:textId="77777777" w:rsidR="00D75FF1" w:rsidRDefault="00D75FF1" w:rsidP="00265C8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0BDE41" w14:textId="77777777" w:rsidR="00D75FF1" w:rsidRDefault="00D75F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7FBBB" w14:textId="77777777" w:rsidR="00542258" w:rsidRDefault="00542258">
      <w:r>
        <w:separator/>
      </w:r>
    </w:p>
  </w:footnote>
  <w:footnote w:type="continuationSeparator" w:id="0">
    <w:p w14:paraId="5139B9FF" w14:textId="77777777" w:rsidR="00542258" w:rsidRDefault="00542258">
      <w:r>
        <w:continuationSeparator/>
      </w:r>
    </w:p>
  </w:footnote>
  <w:footnote w:id="1">
    <w:p w14:paraId="309ED0FD" w14:textId="42526B73" w:rsidR="00413AD8" w:rsidRPr="00530E9F" w:rsidRDefault="00413AD8">
      <w:pPr>
        <w:pStyle w:val="Textpoznpodarou"/>
        <w:rPr>
          <w:i/>
        </w:rPr>
      </w:pPr>
      <w:r w:rsidRPr="00530E9F">
        <w:rPr>
          <w:rStyle w:val="Znakapoznpodarou"/>
          <w:i/>
        </w:rPr>
        <w:footnoteRef/>
      </w:r>
      <w:r w:rsidRPr="00530E9F">
        <w:rPr>
          <w:rStyle w:val="Znakapoznpodarou"/>
          <w:i/>
        </w:rPr>
        <w:t xml:space="preserve">) </w:t>
      </w:r>
      <w:r w:rsidR="00530E9F" w:rsidRPr="00530E9F">
        <w:rPr>
          <w:i/>
        </w:rPr>
        <w:t>V</w:t>
      </w:r>
      <w:r w:rsidRPr="00530E9F">
        <w:rPr>
          <w:i/>
        </w:rPr>
        <w:t>ěcná práva k nemovitostem – právo stavby, služebnost, předkupní právo, zástavní právo aj.</w:t>
      </w:r>
    </w:p>
  </w:footnote>
  <w:footnote w:id="2">
    <w:p w14:paraId="170BDE48" w14:textId="77777777" w:rsidR="00F37160" w:rsidRDefault="00F37160">
      <w:pPr>
        <w:pStyle w:val="Textpoznpodarou"/>
      </w:pPr>
      <w:r w:rsidRPr="00451409">
        <w:rPr>
          <w:rStyle w:val="Znakapoznpodarou"/>
          <w:i/>
        </w:rPr>
        <w:footnoteRef/>
      </w:r>
      <w:r w:rsidRPr="00451409">
        <w:rPr>
          <w:i/>
          <w:vertAlign w:val="superscript"/>
        </w:rPr>
        <w:t>)</w:t>
      </w:r>
      <w:r w:rsidRPr="00451409">
        <w:rPr>
          <w:i/>
        </w:rPr>
        <w:t xml:space="preserve"> </w:t>
      </w:r>
      <w:r w:rsidRPr="00F37160">
        <w:rPr>
          <w:i/>
        </w:rPr>
        <w:t xml:space="preserve">Ke dni účinnosti tohoto řádu je elektronickým úložištěm systém </w:t>
      </w:r>
      <w:proofErr w:type="spellStart"/>
      <w:r w:rsidRPr="00F37160">
        <w:rPr>
          <w:i/>
        </w:rPr>
        <w:t>UPShare</w:t>
      </w:r>
      <w:proofErr w:type="spellEnd"/>
      <w:r w:rsidRPr="00F37160">
        <w:rPr>
          <w:i/>
        </w:rPr>
        <w:t>.</w:t>
      </w:r>
    </w:p>
  </w:footnote>
  <w:footnote w:id="3">
    <w:p w14:paraId="170BDE49" w14:textId="77777777" w:rsidR="007E1B54" w:rsidRPr="00AC207A" w:rsidRDefault="007E1B54">
      <w:pPr>
        <w:pStyle w:val="Textpoznpodarou"/>
        <w:rPr>
          <w:rFonts w:asciiTheme="majorHAnsi" w:hAnsiTheme="majorHAnsi"/>
          <w:i/>
        </w:rPr>
      </w:pPr>
      <w:r w:rsidRPr="00AC207A">
        <w:rPr>
          <w:rStyle w:val="Znakapoznpodarou"/>
          <w:rFonts w:asciiTheme="majorHAnsi" w:hAnsiTheme="majorHAnsi"/>
          <w:i/>
        </w:rPr>
        <w:footnoteRef/>
      </w:r>
      <w:r w:rsidR="003711C5" w:rsidRPr="00AC207A">
        <w:rPr>
          <w:rFonts w:asciiTheme="majorHAnsi" w:hAnsiTheme="majorHAnsi"/>
          <w:i/>
          <w:vertAlign w:val="superscript"/>
        </w:rPr>
        <w:t>)</w:t>
      </w:r>
      <w:r w:rsidRPr="00AC207A">
        <w:rPr>
          <w:rFonts w:asciiTheme="majorHAnsi" w:hAnsiTheme="majorHAnsi"/>
          <w:i/>
        </w:rPr>
        <w:t xml:space="preserve"> Ke dni účinnosti tohoto řádu se evidence na UP provádí v systému </w:t>
      </w:r>
      <w:r w:rsidR="00F136B4" w:rsidRPr="00AC207A">
        <w:rPr>
          <w:rFonts w:asciiTheme="majorHAnsi" w:hAnsiTheme="majorHAnsi"/>
          <w:i/>
        </w:rPr>
        <w:t xml:space="preserve">IS </w:t>
      </w:r>
      <w:r w:rsidRPr="00AC207A">
        <w:rPr>
          <w:rFonts w:asciiTheme="majorHAnsi" w:hAnsiTheme="majorHAnsi"/>
          <w:i/>
        </w:rPr>
        <w:t>SAP.</w:t>
      </w:r>
    </w:p>
  </w:footnote>
  <w:footnote w:id="4">
    <w:p w14:paraId="170BDE4A" w14:textId="007D3A58" w:rsidR="00F136B4" w:rsidRPr="00AC207A" w:rsidRDefault="00F136B4">
      <w:pPr>
        <w:pStyle w:val="Textpoznpodarou"/>
        <w:rPr>
          <w:rFonts w:asciiTheme="majorHAnsi" w:hAnsiTheme="majorHAnsi"/>
          <w:i/>
        </w:rPr>
      </w:pPr>
      <w:r w:rsidRPr="00AC207A">
        <w:rPr>
          <w:rStyle w:val="Znakapoznpodarou"/>
          <w:rFonts w:asciiTheme="majorHAnsi" w:hAnsiTheme="majorHAnsi"/>
          <w:i/>
        </w:rPr>
        <w:footnoteRef/>
      </w:r>
      <w:r w:rsidR="003711C5" w:rsidRPr="00AC207A">
        <w:rPr>
          <w:rFonts w:asciiTheme="majorHAnsi" w:hAnsiTheme="majorHAnsi"/>
          <w:i/>
          <w:vertAlign w:val="superscript"/>
        </w:rPr>
        <w:t>)</w:t>
      </w:r>
      <w:r w:rsidRPr="00AC207A">
        <w:rPr>
          <w:rFonts w:asciiTheme="majorHAnsi" w:hAnsiTheme="majorHAnsi"/>
          <w:i/>
        </w:rPr>
        <w:t xml:space="preserve"> Ke dni účinnosti tohoto řádu je elektronickou databází </w:t>
      </w:r>
      <w:proofErr w:type="spellStart"/>
      <w:r w:rsidRPr="00AC207A">
        <w:rPr>
          <w:rFonts w:asciiTheme="majorHAnsi" w:hAnsiTheme="majorHAnsi"/>
          <w:i/>
        </w:rPr>
        <w:t>FaMa</w:t>
      </w:r>
      <w:proofErr w:type="spellEnd"/>
      <w:r w:rsidRPr="00AC207A">
        <w:rPr>
          <w:rFonts w:asciiTheme="majorHAnsi" w:hAnsiTheme="majorHAnsi"/>
          <w:i/>
        </w:rPr>
        <w:t xml:space="preserve"> (</w:t>
      </w:r>
      <w:proofErr w:type="spellStart"/>
      <w:r w:rsidRPr="00AC207A">
        <w:rPr>
          <w:rFonts w:asciiTheme="majorHAnsi" w:hAnsiTheme="majorHAnsi"/>
          <w:i/>
        </w:rPr>
        <w:t>Facility</w:t>
      </w:r>
      <w:proofErr w:type="spellEnd"/>
      <w:r w:rsidRPr="00AC207A">
        <w:rPr>
          <w:rFonts w:asciiTheme="majorHAnsi" w:hAnsiTheme="majorHAnsi"/>
          <w:i/>
        </w:rPr>
        <w:t xml:space="preserve"> Management)</w:t>
      </w:r>
      <w:r w:rsidR="00D56888">
        <w:rPr>
          <w:rFonts w:asciiTheme="majorHAnsi" w:hAnsiTheme="majorHAnsi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BDE3A" w14:textId="77777777" w:rsidR="00D75FF1" w:rsidRDefault="00D75FF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0BDE3B" w14:textId="77777777" w:rsidR="00D75FF1" w:rsidRDefault="00D75F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BDE3C" w14:textId="1EC19735" w:rsidR="006F5B59" w:rsidRDefault="009319BB" w:rsidP="00ED00FE">
    <w:pPr>
      <w:pStyle w:val="Zhlav"/>
      <w:tabs>
        <w:tab w:val="clear" w:pos="9072"/>
        <w:tab w:val="right" w:pos="9639"/>
      </w:tabs>
      <w:jc w:val="both"/>
    </w:pPr>
    <w:r>
      <w:fldChar w:fldCharType="begin"/>
    </w:r>
    <w:r>
      <w:instrText>PAGE   \* MERGEFORMAT</w:instrText>
    </w:r>
    <w:r>
      <w:fldChar w:fldCharType="separate"/>
    </w:r>
    <w:r w:rsidR="00BC3981">
      <w:rPr>
        <w:noProof/>
      </w:rPr>
      <w:t>5</w:t>
    </w:r>
    <w:r>
      <w:rPr>
        <w:noProof/>
      </w:rPr>
      <w:fldChar w:fldCharType="end"/>
    </w:r>
    <w:r w:rsidR="00ED00FE">
      <w:tab/>
    </w:r>
    <w:r w:rsidR="006F5B59" w:rsidRPr="006F5B59">
      <w:t xml:space="preserve"> </w:t>
    </w:r>
    <w:r w:rsidR="00ED00FE">
      <w:tab/>
      <w:t xml:space="preserve">    </w:t>
    </w:r>
    <w:r w:rsidR="006F5B59">
      <w:t>Vnitřní norma UP č. R-B-1</w:t>
    </w:r>
    <w:r w:rsidR="00D967AC">
      <w:t>9</w:t>
    </w:r>
    <w:r w:rsidR="006F5B59">
      <w:t>/</w:t>
    </w:r>
    <w:r w:rsidR="00927929">
      <w:t>05</w:t>
    </w:r>
    <w:r w:rsidR="006246B0">
      <w:t>-ÚZ01</w:t>
    </w:r>
  </w:p>
  <w:p w14:paraId="170BDE3D" w14:textId="77777777" w:rsidR="006F5B59" w:rsidRDefault="00F052A1" w:rsidP="006F5B59">
    <w:pPr>
      <w:pStyle w:val="Zhlav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70BDE46" wp14:editId="170BDE47">
              <wp:simplePos x="0" y="0"/>
              <wp:positionH relativeFrom="column">
                <wp:posOffset>-18415</wp:posOffset>
              </wp:positionH>
              <wp:positionV relativeFrom="paragraph">
                <wp:posOffset>93345</wp:posOffset>
              </wp:positionV>
              <wp:extent cx="6135370" cy="0"/>
              <wp:effectExtent l="10160" t="7620" r="7620" b="1143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353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30077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45pt;margin-top:7.35pt;width:483.1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"/>
          </w:pict>
        </mc:Fallback>
      </mc:AlternateContent>
    </w:r>
  </w:p>
  <w:p w14:paraId="170BDE3E" w14:textId="77777777" w:rsidR="006F5B59" w:rsidRDefault="006F5B59">
    <w:pPr>
      <w:pStyle w:val="Zhlav"/>
    </w:pPr>
  </w:p>
  <w:p w14:paraId="170BDE3F" w14:textId="77777777" w:rsidR="006F5B59" w:rsidRDefault="006F5B59" w:rsidP="006F5B5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7A43"/>
    <w:multiLevelType w:val="hybridMultilevel"/>
    <w:tmpl w:val="42A2A8BC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3365AD"/>
    <w:multiLevelType w:val="hybridMultilevel"/>
    <w:tmpl w:val="C89C8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2C7"/>
    <w:multiLevelType w:val="hybridMultilevel"/>
    <w:tmpl w:val="0B66A26C"/>
    <w:lvl w:ilvl="0" w:tplc="8666A1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85A12"/>
    <w:multiLevelType w:val="hybridMultilevel"/>
    <w:tmpl w:val="5CE420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325C2"/>
    <w:multiLevelType w:val="hybridMultilevel"/>
    <w:tmpl w:val="41A83AA2"/>
    <w:lvl w:ilvl="0" w:tplc="D946F4AE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035169"/>
    <w:multiLevelType w:val="hybridMultilevel"/>
    <w:tmpl w:val="D60402AE"/>
    <w:lvl w:ilvl="0" w:tplc="C9D8E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63322"/>
    <w:multiLevelType w:val="hybridMultilevel"/>
    <w:tmpl w:val="D79E8B16"/>
    <w:lvl w:ilvl="0" w:tplc="04050017">
      <w:start w:val="1"/>
      <w:numFmt w:val="lowerLetter"/>
      <w:lvlText w:val="%1)"/>
      <w:lvlJc w:val="left"/>
      <w:pPr>
        <w:ind w:left="1490" w:hanging="360"/>
      </w:pPr>
    </w:lvl>
    <w:lvl w:ilvl="1" w:tplc="04050019" w:tentative="1">
      <w:start w:val="1"/>
      <w:numFmt w:val="lowerLetter"/>
      <w:lvlText w:val="%2."/>
      <w:lvlJc w:val="left"/>
      <w:pPr>
        <w:ind w:left="2210" w:hanging="360"/>
      </w:pPr>
    </w:lvl>
    <w:lvl w:ilvl="2" w:tplc="0405001B" w:tentative="1">
      <w:start w:val="1"/>
      <w:numFmt w:val="lowerRoman"/>
      <w:lvlText w:val="%3."/>
      <w:lvlJc w:val="right"/>
      <w:pPr>
        <w:ind w:left="2930" w:hanging="180"/>
      </w:pPr>
    </w:lvl>
    <w:lvl w:ilvl="3" w:tplc="0405000F" w:tentative="1">
      <w:start w:val="1"/>
      <w:numFmt w:val="decimal"/>
      <w:lvlText w:val="%4."/>
      <w:lvlJc w:val="left"/>
      <w:pPr>
        <w:ind w:left="3650" w:hanging="360"/>
      </w:pPr>
    </w:lvl>
    <w:lvl w:ilvl="4" w:tplc="04050019" w:tentative="1">
      <w:start w:val="1"/>
      <w:numFmt w:val="lowerLetter"/>
      <w:lvlText w:val="%5."/>
      <w:lvlJc w:val="left"/>
      <w:pPr>
        <w:ind w:left="4370" w:hanging="360"/>
      </w:pPr>
    </w:lvl>
    <w:lvl w:ilvl="5" w:tplc="0405001B" w:tentative="1">
      <w:start w:val="1"/>
      <w:numFmt w:val="lowerRoman"/>
      <w:lvlText w:val="%6."/>
      <w:lvlJc w:val="right"/>
      <w:pPr>
        <w:ind w:left="5090" w:hanging="180"/>
      </w:pPr>
    </w:lvl>
    <w:lvl w:ilvl="6" w:tplc="0405000F" w:tentative="1">
      <w:start w:val="1"/>
      <w:numFmt w:val="decimal"/>
      <w:lvlText w:val="%7."/>
      <w:lvlJc w:val="left"/>
      <w:pPr>
        <w:ind w:left="5810" w:hanging="360"/>
      </w:pPr>
    </w:lvl>
    <w:lvl w:ilvl="7" w:tplc="04050019" w:tentative="1">
      <w:start w:val="1"/>
      <w:numFmt w:val="lowerLetter"/>
      <w:lvlText w:val="%8."/>
      <w:lvlJc w:val="left"/>
      <w:pPr>
        <w:ind w:left="6530" w:hanging="360"/>
      </w:pPr>
    </w:lvl>
    <w:lvl w:ilvl="8" w:tplc="040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7" w15:restartNumberingAfterBreak="0">
    <w:nsid w:val="1033199F"/>
    <w:multiLevelType w:val="hybridMultilevel"/>
    <w:tmpl w:val="3FBEC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72528"/>
    <w:multiLevelType w:val="hybridMultilevel"/>
    <w:tmpl w:val="445003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545E0"/>
    <w:multiLevelType w:val="hybridMultilevel"/>
    <w:tmpl w:val="D340D912"/>
    <w:lvl w:ilvl="0" w:tplc="783AB7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C7A49"/>
    <w:multiLevelType w:val="hybridMultilevel"/>
    <w:tmpl w:val="4234271C"/>
    <w:lvl w:ilvl="0" w:tplc="E168D88A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56714B"/>
    <w:multiLevelType w:val="hybridMultilevel"/>
    <w:tmpl w:val="C49E5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94864"/>
    <w:multiLevelType w:val="hybridMultilevel"/>
    <w:tmpl w:val="EFCAC95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CF78EE"/>
    <w:multiLevelType w:val="hybridMultilevel"/>
    <w:tmpl w:val="E04E8DE2"/>
    <w:lvl w:ilvl="0" w:tplc="B0D21C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F31AF"/>
    <w:multiLevelType w:val="hybridMultilevel"/>
    <w:tmpl w:val="6194C0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42297"/>
    <w:multiLevelType w:val="hybridMultilevel"/>
    <w:tmpl w:val="49BC1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533A5"/>
    <w:multiLevelType w:val="hybridMultilevel"/>
    <w:tmpl w:val="FB5C85E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70410"/>
    <w:multiLevelType w:val="hybridMultilevel"/>
    <w:tmpl w:val="9D3ED09E"/>
    <w:lvl w:ilvl="0" w:tplc="1B1EBE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388E6C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A0FC8"/>
    <w:multiLevelType w:val="hybridMultilevel"/>
    <w:tmpl w:val="BDAA94EA"/>
    <w:lvl w:ilvl="0" w:tplc="49D85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607DF"/>
    <w:multiLevelType w:val="hybridMultilevel"/>
    <w:tmpl w:val="36E44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E7629"/>
    <w:multiLevelType w:val="hybridMultilevel"/>
    <w:tmpl w:val="BBE24638"/>
    <w:lvl w:ilvl="0" w:tplc="249CB9C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A534BE"/>
    <w:multiLevelType w:val="singleLevel"/>
    <w:tmpl w:val="6E0428CA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22" w15:restartNumberingAfterBreak="0">
    <w:nsid w:val="50644C7D"/>
    <w:multiLevelType w:val="hybridMultilevel"/>
    <w:tmpl w:val="1324BB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87B6D"/>
    <w:multiLevelType w:val="hybridMultilevel"/>
    <w:tmpl w:val="3FBEC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05C08"/>
    <w:multiLevelType w:val="hybridMultilevel"/>
    <w:tmpl w:val="2F6E0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80B9B"/>
    <w:multiLevelType w:val="hybridMultilevel"/>
    <w:tmpl w:val="6D247A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B03E52"/>
    <w:multiLevelType w:val="hybridMultilevel"/>
    <w:tmpl w:val="364A1634"/>
    <w:lvl w:ilvl="0" w:tplc="B0D21C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83588"/>
    <w:multiLevelType w:val="hybridMultilevel"/>
    <w:tmpl w:val="D0BEAA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E3E50"/>
    <w:multiLevelType w:val="hybridMultilevel"/>
    <w:tmpl w:val="288C00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FD554A"/>
    <w:multiLevelType w:val="hybridMultilevel"/>
    <w:tmpl w:val="9642E3E8"/>
    <w:lvl w:ilvl="0" w:tplc="B0D21C96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B3D53"/>
    <w:multiLevelType w:val="hybridMultilevel"/>
    <w:tmpl w:val="AF12F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206FEA"/>
    <w:multiLevelType w:val="hybridMultilevel"/>
    <w:tmpl w:val="5ABEA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2"/>
  </w:num>
  <w:num w:numId="4">
    <w:abstractNumId w:val="3"/>
  </w:num>
  <w:num w:numId="5">
    <w:abstractNumId w:val="16"/>
  </w:num>
  <w:num w:numId="6">
    <w:abstractNumId w:val="21"/>
  </w:num>
  <w:num w:numId="7">
    <w:abstractNumId w:val="24"/>
  </w:num>
  <w:num w:numId="8">
    <w:abstractNumId w:val="17"/>
  </w:num>
  <w:num w:numId="9">
    <w:abstractNumId w:val="31"/>
  </w:num>
  <w:num w:numId="10">
    <w:abstractNumId w:val="29"/>
  </w:num>
  <w:num w:numId="11">
    <w:abstractNumId w:val="10"/>
  </w:num>
  <w:num w:numId="12">
    <w:abstractNumId w:val="19"/>
  </w:num>
  <w:num w:numId="13">
    <w:abstractNumId w:val="30"/>
  </w:num>
  <w:num w:numId="14">
    <w:abstractNumId w:val="18"/>
  </w:num>
  <w:num w:numId="15">
    <w:abstractNumId w:val="9"/>
  </w:num>
  <w:num w:numId="16">
    <w:abstractNumId w:val="4"/>
  </w:num>
  <w:num w:numId="17">
    <w:abstractNumId w:val="6"/>
  </w:num>
  <w:num w:numId="18">
    <w:abstractNumId w:val="20"/>
  </w:num>
  <w:num w:numId="19">
    <w:abstractNumId w:val="8"/>
  </w:num>
  <w:num w:numId="20">
    <w:abstractNumId w:val="28"/>
  </w:num>
  <w:num w:numId="21">
    <w:abstractNumId w:val="11"/>
  </w:num>
  <w:num w:numId="22">
    <w:abstractNumId w:val="7"/>
  </w:num>
  <w:num w:numId="23">
    <w:abstractNumId w:val="23"/>
  </w:num>
  <w:num w:numId="24">
    <w:abstractNumId w:val="22"/>
  </w:num>
  <w:num w:numId="25">
    <w:abstractNumId w:val="5"/>
  </w:num>
  <w:num w:numId="26">
    <w:abstractNumId w:val="25"/>
  </w:num>
  <w:num w:numId="27">
    <w:abstractNumId w:val="15"/>
  </w:num>
  <w:num w:numId="28">
    <w:abstractNumId w:val="26"/>
  </w:num>
  <w:num w:numId="29">
    <w:abstractNumId w:val="14"/>
  </w:num>
  <w:num w:numId="30">
    <w:abstractNumId w:val="2"/>
  </w:num>
  <w:num w:numId="31">
    <w:abstractNumId w:val="1"/>
  </w:num>
  <w:num w:numId="3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nohouz Zdenek">
    <w15:presenceInfo w15:providerId="AD" w15:userId="S-1-5-21-739464037-2855887325-2484046577-2000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39"/>
    <w:rsid w:val="00000964"/>
    <w:rsid w:val="0000163E"/>
    <w:rsid w:val="00003028"/>
    <w:rsid w:val="00003395"/>
    <w:rsid w:val="00005237"/>
    <w:rsid w:val="0000657A"/>
    <w:rsid w:val="000107F3"/>
    <w:rsid w:val="0001173D"/>
    <w:rsid w:val="00016961"/>
    <w:rsid w:val="00016A6C"/>
    <w:rsid w:val="00020E50"/>
    <w:rsid w:val="00042028"/>
    <w:rsid w:val="00045E32"/>
    <w:rsid w:val="000574E1"/>
    <w:rsid w:val="000671CF"/>
    <w:rsid w:val="00067462"/>
    <w:rsid w:val="00074CA1"/>
    <w:rsid w:val="000830EC"/>
    <w:rsid w:val="00083886"/>
    <w:rsid w:val="00090897"/>
    <w:rsid w:val="000936F5"/>
    <w:rsid w:val="000A3389"/>
    <w:rsid w:val="000A3498"/>
    <w:rsid w:val="000A7A1F"/>
    <w:rsid w:val="000B1709"/>
    <w:rsid w:val="000B5A49"/>
    <w:rsid w:val="000B5FDB"/>
    <w:rsid w:val="000D030E"/>
    <w:rsid w:val="000D28BB"/>
    <w:rsid w:val="000D37AC"/>
    <w:rsid w:val="000D6025"/>
    <w:rsid w:val="000D6F8C"/>
    <w:rsid w:val="000E08BB"/>
    <w:rsid w:val="000E0AE8"/>
    <w:rsid w:val="000F72AB"/>
    <w:rsid w:val="00100668"/>
    <w:rsid w:val="001025F6"/>
    <w:rsid w:val="00103330"/>
    <w:rsid w:val="00104A3A"/>
    <w:rsid w:val="001057BD"/>
    <w:rsid w:val="00113632"/>
    <w:rsid w:val="00114002"/>
    <w:rsid w:val="0011527E"/>
    <w:rsid w:val="00116294"/>
    <w:rsid w:val="001235B2"/>
    <w:rsid w:val="00136128"/>
    <w:rsid w:val="001471C8"/>
    <w:rsid w:val="001547E9"/>
    <w:rsid w:val="001662F6"/>
    <w:rsid w:val="001706E4"/>
    <w:rsid w:val="00175326"/>
    <w:rsid w:val="00182911"/>
    <w:rsid w:val="001908F3"/>
    <w:rsid w:val="00190AB6"/>
    <w:rsid w:val="0019495F"/>
    <w:rsid w:val="0019596A"/>
    <w:rsid w:val="001A1A49"/>
    <w:rsid w:val="001A594D"/>
    <w:rsid w:val="001A607C"/>
    <w:rsid w:val="001A718C"/>
    <w:rsid w:val="001B56F8"/>
    <w:rsid w:val="001C1D75"/>
    <w:rsid w:val="001C7090"/>
    <w:rsid w:val="001D2656"/>
    <w:rsid w:val="001D39E8"/>
    <w:rsid w:val="001E0F44"/>
    <w:rsid w:val="001E0F93"/>
    <w:rsid w:val="001E1CDD"/>
    <w:rsid w:val="001E234E"/>
    <w:rsid w:val="001E26E4"/>
    <w:rsid w:val="001E7596"/>
    <w:rsid w:val="001F40A3"/>
    <w:rsid w:val="001F6DAC"/>
    <w:rsid w:val="001F74C8"/>
    <w:rsid w:val="00201C70"/>
    <w:rsid w:val="002021DD"/>
    <w:rsid w:val="002049E1"/>
    <w:rsid w:val="002064B9"/>
    <w:rsid w:val="0020749D"/>
    <w:rsid w:val="002108B5"/>
    <w:rsid w:val="00210AAD"/>
    <w:rsid w:val="002123AC"/>
    <w:rsid w:val="00217975"/>
    <w:rsid w:val="00224C7E"/>
    <w:rsid w:val="00226B50"/>
    <w:rsid w:val="0025013A"/>
    <w:rsid w:val="002635A1"/>
    <w:rsid w:val="00265C80"/>
    <w:rsid w:val="002714AB"/>
    <w:rsid w:val="00271F8A"/>
    <w:rsid w:val="00275378"/>
    <w:rsid w:val="00286C96"/>
    <w:rsid w:val="00294BB1"/>
    <w:rsid w:val="00297D91"/>
    <w:rsid w:val="002A10DB"/>
    <w:rsid w:val="002A1144"/>
    <w:rsid w:val="002A2F87"/>
    <w:rsid w:val="002A5B39"/>
    <w:rsid w:val="002B0609"/>
    <w:rsid w:val="002B523B"/>
    <w:rsid w:val="002C5F8B"/>
    <w:rsid w:val="002C6D81"/>
    <w:rsid w:val="002C6DF3"/>
    <w:rsid w:val="002D2C9D"/>
    <w:rsid w:val="002E0679"/>
    <w:rsid w:val="002E5ADC"/>
    <w:rsid w:val="002F3685"/>
    <w:rsid w:val="002F5003"/>
    <w:rsid w:val="0030377A"/>
    <w:rsid w:val="003109B8"/>
    <w:rsid w:val="00317B0C"/>
    <w:rsid w:val="003224FA"/>
    <w:rsid w:val="00322DEC"/>
    <w:rsid w:val="00325389"/>
    <w:rsid w:val="00327F9E"/>
    <w:rsid w:val="00332B2E"/>
    <w:rsid w:val="00343ADA"/>
    <w:rsid w:val="00346539"/>
    <w:rsid w:val="00351809"/>
    <w:rsid w:val="00356204"/>
    <w:rsid w:val="0035646F"/>
    <w:rsid w:val="00362F81"/>
    <w:rsid w:val="00363596"/>
    <w:rsid w:val="00370A5D"/>
    <w:rsid w:val="003711C5"/>
    <w:rsid w:val="0037425D"/>
    <w:rsid w:val="00375CCE"/>
    <w:rsid w:val="00377CB5"/>
    <w:rsid w:val="0038195C"/>
    <w:rsid w:val="00383211"/>
    <w:rsid w:val="00384F41"/>
    <w:rsid w:val="00390589"/>
    <w:rsid w:val="00390A0D"/>
    <w:rsid w:val="00390D20"/>
    <w:rsid w:val="00391D1F"/>
    <w:rsid w:val="003A3521"/>
    <w:rsid w:val="003D1EDE"/>
    <w:rsid w:val="003D7468"/>
    <w:rsid w:val="003E4830"/>
    <w:rsid w:val="003E4BD0"/>
    <w:rsid w:val="003E4EEF"/>
    <w:rsid w:val="003F409F"/>
    <w:rsid w:val="003F5AAE"/>
    <w:rsid w:val="003F5EB5"/>
    <w:rsid w:val="00403D82"/>
    <w:rsid w:val="004049CC"/>
    <w:rsid w:val="00407E29"/>
    <w:rsid w:val="00413AD8"/>
    <w:rsid w:val="00413EAC"/>
    <w:rsid w:val="00433309"/>
    <w:rsid w:val="004408DF"/>
    <w:rsid w:val="00447A55"/>
    <w:rsid w:val="00451409"/>
    <w:rsid w:val="00452F8B"/>
    <w:rsid w:val="00461D5E"/>
    <w:rsid w:val="00466E0E"/>
    <w:rsid w:val="00472DE5"/>
    <w:rsid w:val="00474BEB"/>
    <w:rsid w:val="0048251E"/>
    <w:rsid w:val="00484F23"/>
    <w:rsid w:val="004875E4"/>
    <w:rsid w:val="00492172"/>
    <w:rsid w:val="004925C5"/>
    <w:rsid w:val="004A533F"/>
    <w:rsid w:val="004B02B8"/>
    <w:rsid w:val="004B036D"/>
    <w:rsid w:val="004B5782"/>
    <w:rsid w:val="004C6DC8"/>
    <w:rsid w:val="004D6B2C"/>
    <w:rsid w:val="004D76CC"/>
    <w:rsid w:val="004E48F3"/>
    <w:rsid w:val="004E7F5B"/>
    <w:rsid w:val="004F56CC"/>
    <w:rsid w:val="00501A15"/>
    <w:rsid w:val="00503252"/>
    <w:rsid w:val="005033F8"/>
    <w:rsid w:val="00503647"/>
    <w:rsid w:val="00507F5D"/>
    <w:rsid w:val="005119D3"/>
    <w:rsid w:val="00512C62"/>
    <w:rsid w:val="0051582E"/>
    <w:rsid w:val="00521A56"/>
    <w:rsid w:val="0052218B"/>
    <w:rsid w:val="005222C4"/>
    <w:rsid w:val="00522E48"/>
    <w:rsid w:val="00530E9F"/>
    <w:rsid w:val="00532F3C"/>
    <w:rsid w:val="00540708"/>
    <w:rsid w:val="00542258"/>
    <w:rsid w:val="005507E5"/>
    <w:rsid w:val="00550E8B"/>
    <w:rsid w:val="00563B28"/>
    <w:rsid w:val="00571E33"/>
    <w:rsid w:val="005736FB"/>
    <w:rsid w:val="0057380C"/>
    <w:rsid w:val="005748F6"/>
    <w:rsid w:val="00577536"/>
    <w:rsid w:val="0058054D"/>
    <w:rsid w:val="005857AF"/>
    <w:rsid w:val="00587B35"/>
    <w:rsid w:val="00590981"/>
    <w:rsid w:val="005A3B06"/>
    <w:rsid w:val="005A6724"/>
    <w:rsid w:val="005B2CD7"/>
    <w:rsid w:val="005C0EA5"/>
    <w:rsid w:val="005C137A"/>
    <w:rsid w:val="005C5FCA"/>
    <w:rsid w:val="005D1B88"/>
    <w:rsid w:val="005D4AEE"/>
    <w:rsid w:val="005E3501"/>
    <w:rsid w:val="005E4194"/>
    <w:rsid w:val="005E5A33"/>
    <w:rsid w:val="005F6977"/>
    <w:rsid w:val="006010E3"/>
    <w:rsid w:val="0061024F"/>
    <w:rsid w:val="00615C2E"/>
    <w:rsid w:val="0061740C"/>
    <w:rsid w:val="006246B0"/>
    <w:rsid w:val="00624D68"/>
    <w:rsid w:val="006303A4"/>
    <w:rsid w:val="00633AEA"/>
    <w:rsid w:val="006350B6"/>
    <w:rsid w:val="00635A51"/>
    <w:rsid w:val="00637166"/>
    <w:rsid w:val="00643496"/>
    <w:rsid w:val="00644D27"/>
    <w:rsid w:val="00653D69"/>
    <w:rsid w:val="00654471"/>
    <w:rsid w:val="00654C8C"/>
    <w:rsid w:val="00655D63"/>
    <w:rsid w:val="006578CE"/>
    <w:rsid w:val="00657EB1"/>
    <w:rsid w:val="00660BD8"/>
    <w:rsid w:val="00660BED"/>
    <w:rsid w:val="00662491"/>
    <w:rsid w:val="006624B7"/>
    <w:rsid w:val="006624D4"/>
    <w:rsid w:val="006627CC"/>
    <w:rsid w:val="00662CAE"/>
    <w:rsid w:val="00665FB7"/>
    <w:rsid w:val="00676749"/>
    <w:rsid w:val="00677D5F"/>
    <w:rsid w:val="00677F3F"/>
    <w:rsid w:val="00690741"/>
    <w:rsid w:val="00691D6B"/>
    <w:rsid w:val="006932B0"/>
    <w:rsid w:val="006952CD"/>
    <w:rsid w:val="0069594C"/>
    <w:rsid w:val="006A104B"/>
    <w:rsid w:val="006A5259"/>
    <w:rsid w:val="006A661B"/>
    <w:rsid w:val="006B0DFD"/>
    <w:rsid w:val="006B5256"/>
    <w:rsid w:val="006B6D69"/>
    <w:rsid w:val="006C1A36"/>
    <w:rsid w:val="006C3744"/>
    <w:rsid w:val="006C37B6"/>
    <w:rsid w:val="006C4103"/>
    <w:rsid w:val="006C4BC1"/>
    <w:rsid w:val="006C4C67"/>
    <w:rsid w:val="006C5ABE"/>
    <w:rsid w:val="006C714F"/>
    <w:rsid w:val="006E5EC7"/>
    <w:rsid w:val="006E7A66"/>
    <w:rsid w:val="006F1936"/>
    <w:rsid w:val="006F4892"/>
    <w:rsid w:val="006F5B59"/>
    <w:rsid w:val="0070770B"/>
    <w:rsid w:val="00707DE6"/>
    <w:rsid w:val="00712C61"/>
    <w:rsid w:val="00713476"/>
    <w:rsid w:val="00717878"/>
    <w:rsid w:val="00720AA1"/>
    <w:rsid w:val="00723132"/>
    <w:rsid w:val="00723502"/>
    <w:rsid w:val="0072353B"/>
    <w:rsid w:val="00725DCC"/>
    <w:rsid w:val="007300DB"/>
    <w:rsid w:val="007329DE"/>
    <w:rsid w:val="0074096D"/>
    <w:rsid w:val="0074635B"/>
    <w:rsid w:val="007477A5"/>
    <w:rsid w:val="00751CB4"/>
    <w:rsid w:val="007822A1"/>
    <w:rsid w:val="00783AA1"/>
    <w:rsid w:val="00790EB9"/>
    <w:rsid w:val="007934CD"/>
    <w:rsid w:val="007A36EF"/>
    <w:rsid w:val="007A3ABE"/>
    <w:rsid w:val="007B088A"/>
    <w:rsid w:val="007B16A9"/>
    <w:rsid w:val="007B2F57"/>
    <w:rsid w:val="007B6DF1"/>
    <w:rsid w:val="007B76B8"/>
    <w:rsid w:val="007C3D3C"/>
    <w:rsid w:val="007D1C4D"/>
    <w:rsid w:val="007D47BF"/>
    <w:rsid w:val="007E02BD"/>
    <w:rsid w:val="007E1B54"/>
    <w:rsid w:val="007E5882"/>
    <w:rsid w:val="007F0C9C"/>
    <w:rsid w:val="007F5FC2"/>
    <w:rsid w:val="007F69C3"/>
    <w:rsid w:val="008026D5"/>
    <w:rsid w:val="00803832"/>
    <w:rsid w:val="0080435F"/>
    <w:rsid w:val="00804E5D"/>
    <w:rsid w:val="00806A57"/>
    <w:rsid w:val="00807ABB"/>
    <w:rsid w:val="008203ED"/>
    <w:rsid w:val="00823BF7"/>
    <w:rsid w:val="0082797C"/>
    <w:rsid w:val="00833D78"/>
    <w:rsid w:val="008347E8"/>
    <w:rsid w:val="008361DE"/>
    <w:rsid w:val="00842A17"/>
    <w:rsid w:val="00852C71"/>
    <w:rsid w:val="0085378F"/>
    <w:rsid w:val="008558CB"/>
    <w:rsid w:val="008608E8"/>
    <w:rsid w:val="00864557"/>
    <w:rsid w:val="00876961"/>
    <w:rsid w:val="00891DE8"/>
    <w:rsid w:val="008933E4"/>
    <w:rsid w:val="00893EA1"/>
    <w:rsid w:val="008A6220"/>
    <w:rsid w:val="008A6611"/>
    <w:rsid w:val="008B668F"/>
    <w:rsid w:val="008C7931"/>
    <w:rsid w:val="008D0C28"/>
    <w:rsid w:val="008D47B9"/>
    <w:rsid w:val="008D7EEC"/>
    <w:rsid w:val="008E1CC9"/>
    <w:rsid w:val="008F145E"/>
    <w:rsid w:val="008F1C03"/>
    <w:rsid w:val="008F3C8F"/>
    <w:rsid w:val="009028F8"/>
    <w:rsid w:val="0090570F"/>
    <w:rsid w:val="00910312"/>
    <w:rsid w:val="00917F6C"/>
    <w:rsid w:val="00920E45"/>
    <w:rsid w:val="0092252F"/>
    <w:rsid w:val="00927929"/>
    <w:rsid w:val="0093021C"/>
    <w:rsid w:val="009319BB"/>
    <w:rsid w:val="009328C5"/>
    <w:rsid w:val="00933722"/>
    <w:rsid w:val="009343E2"/>
    <w:rsid w:val="00957D4E"/>
    <w:rsid w:val="009744D4"/>
    <w:rsid w:val="00976814"/>
    <w:rsid w:val="00976A4D"/>
    <w:rsid w:val="009A113A"/>
    <w:rsid w:val="009A257F"/>
    <w:rsid w:val="009A30F1"/>
    <w:rsid w:val="009B1A8A"/>
    <w:rsid w:val="009B305F"/>
    <w:rsid w:val="009B646D"/>
    <w:rsid w:val="009B6802"/>
    <w:rsid w:val="009B7FF2"/>
    <w:rsid w:val="009C352D"/>
    <w:rsid w:val="009C3CAF"/>
    <w:rsid w:val="009C5EA8"/>
    <w:rsid w:val="009D0515"/>
    <w:rsid w:val="009E30CC"/>
    <w:rsid w:val="009E513D"/>
    <w:rsid w:val="009F091B"/>
    <w:rsid w:val="009F3197"/>
    <w:rsid w:val="00A045D6"/>
    <w:rsid w:val="00A125EB"/>
    <w:rsid w:val="00A135B8"/>
    <w:rsid w:val="00A17033"/>
    <w:rsid w:val="00A23242"/>
    <w:rsid w:val="00A2511C"/>
    <w:rsid w:val="00A30DD1"/>
    <w:rsid w:val="00A316A2"/>
    <w:rsid w:val="00A32063"/>
    <w:rsid w:val="00A3498C"/>
    <w:rsid w:val="00A36009"/>
    <w:rsid w:val="00A37A79"/>
    <w:rsid w:val="00A41C66"/>
    <w:rsid w:val="00A42F76"/>
    <w:rsid w:val="00A43EA4"/>
    <w:rsid w:val="00A46176"/>
    <w:rsid w:val="00A462E6"/>
    <w:rsid w:val="00A55109"/>
    <w:rsid w:val="00A725D5"/>
    <w:rsid w:val="00A84825"/>
    <w:rsid w:val="00A956D2"/>
    <w:rsid w:val="00A97BE6"/>
    <w:rsid w:val="00AA2635"/>
    <w:rsid w:val="00AA4851"/>
    <w:rsid w:val="00AA5AAB"/>
    <w:rsid w:val="00AB3DD2"/>
    <w:rsid w:val="00AB48FD"/>
    <w:rsid w:val="00AB6EC1"/>
    <w:rsid w:val="00AC207A"/>
    <w:rsid w:val="00AC4D70"/>
    <w:rsid w:val="00AD0DAE"/>
    <w:rsid w:val="00AD10F9"/>
    <w:rsid w:val="00AD26F6"/>
    <w:rsid w:val="00AD3918"/>
    <w:rsid w:val="00AD4372"/>
    <w:rsid w:val="00AE08C4"/>
    <w:rsid w:val="00AE1E71"/>
    <w:rsid w:val="00AE50AE"/>
    <w:rsid w:val="00AE588A"/>
    <w:rsid w:val="00AE7656"/>
    <w:rsid w:val="00B00218"/>
    <w:rsid w:val="00B05638"/>
    <w:rsid w:val="00B13852"/>
    <w:rsid w:val="00B143BD"/>
    <w:rsid w:val="00B17AC8"/>
    <w:rsid w:val="00B20F8E"/>
    <w:rsid w:val="00B24FAA"/>
    <w:rsid w:val="00B2589A"/>
    <w:rsid w:val="00B27D59"/>
    <w:rsid w:val="00B33C37"/>
    <w:rsid w:val="00B402C8"/>
    <w:rsid w:val="00B403CD"/>
    <w:rsid w:val="00B40DC9"/>
    <w:rsid w:val="00B50C01"/>
    <w:rsid w:val="00B55A75"/>
    <w:rsid w:val="00B55A7F"/>
    <w:rsid w:val="00B56B85"/>
    <w:rsid w:val="00B620F1"/>
    <w:rsid w:val="00B643AB"/>
    <w:rsid w:val="00B932CD"/>
    <w:rsid w:val="00B93CA0"/>
    <w:rsid w:val="00B969FA"/>
    <w:rsid w:val="00B977EA"/>
    <w:rsid w:val="00BB6D15"/>
    <w:rsid w:val="00BC0783"/>
    <w:rsid w:val="00BC0F3B"/>
    <w:rsid w:val="00BC24AD"/>
    <w:rsid w:val="00BC3981"/>
    <w:rsid w:val="00BC3CEB"/>
    <w:rsid w:val="00BC76F5"/>
    <w:rsid w:val="00BD6D85"/>
    <w:rsid w:val="00BE3930"/>
    <w:rsid w:val="00BF2680"/>
    <w:rsid w:val="00BF5A95"/>
    <w:rsid w:val="00BF7AAE"/>
    <w:rsid w:val="00C03BF5"/>
    <w:rsid w:val="00C0469B"/>
    <w:rsid w:val="00C077F9"/>
    <w:rsid w:val="00C113BB"/>
    <w:rsid w:val="00C17F0A"/>
    <w:rsid w:val="00C20550"/>
    <w:rsid w:val="00C25622"/>
    <w:rsid w:val="00C344CC"/>
    <w:rsid w:val="00C36FCF"/>
    <w:rsid w:val="00C416C6"/>
    <w:rsid w:val="00C47D4E"/>
    <w:rsid w:val="00C54372"/>
    <w:rsid w:val="00C613F9"/>
    <w:rsid w:val="00C659CD"/>
    <w:rsid w:val="00C913A6"/>
    <w:rsid w:val="00C91A30"/>
    <w:rsid w:val="00C96858"/>
    <w:rsid w:val="00CA0E1E"/>
    <w:rsid w:val="00CA45E9"/>
    <w:rsid w:val="00CA48ED"/>
    <w:rsid w:val="00CA7258"/>
    <w:rsid w:val="00CA7290"/>
    <w:rsid w:val="00CB1738"/>
    <w:rsid w:val="00CC0E9E"/>
    <w:rsid w:val="00CD55E2"/>
    <w:rsid w:val="00CD6628"/>
    <w:rsid w:val="00CE379D"/>
    <w:rsid w:val="00CF50CB"/>
    <w:rsid w:val="00CF57C8"/>
    <w:rsid w:val="00CF654C"/>
    <w:rsid w:val="00D02633"/>
    <w:rsid w:val="00D036C0"/>
    <w:rsid w:val="00D03FF5"/>
    <w:rsid w:val="00D071E2"/>
    <w:rsid w:val="00D126F1"/>
    <w:rsid w:val="00D131FF"/>
    <w:rsid w:val="00D205FC"/>
    <w:rsid w:val="00D23349"/>
    <w:rsid w:val="00D25574"/>
    <w:rsid w:val="00D306D0"/>
    <w:rsid w:val="00D314A7"/>
    <w:rsid w:val="00D31DBB"/>
    <w:rsid w:val="00D41C81"/>
    <w:rsid w:val="00D44DB6"/>
    <w:rsid w:val="00D56888"/>
    <w:rsid w:val="00D61AD6"/>
    <w:rsid w:val="00D7026C"/>
    <w:rsid w:val="00D70405"/>
    <w:rsid w:val="00D73605"/>
    <w:rsid w:val="00D75FF1"/>
    <w:rsid w:val="00D76FD3"/>
    <w:rsid w:val="00D77487"/>
    <w:rsid w:val="00D812DF"/>
    <w:rsid w:val="00D82DB5"/>
    <w:rsid w:val="00D83B59"/>
    <w:rsid w:val="00D92CD5"/>
    <w:rsid w:val="00D948A1"/>
    <w:rsid w:val="00D967AC"/>
    <w:rsid w:val="00DA02B0"/>
    <w:rsid w:val="00DA65F0"/>
    <w:rsid w:val="00DA7EE4"/>
    <w:rsid w:val="00DB1C6B"/>
    <w:rsid w:val="00DB3251"/>
    <w:rsid w:val="00DB6A7D"/>
    <w:rsid w:val="00DC7541"/>
    <w:rsid w:val="00DD0822"/>
    <w:rsid w:val="00DD4FA9"/>
    <w:rsid w:val="00DE2516"/>
    <w:rsid w:val="00DF102C"/>
    <w:rsid w:val="00DF3FE4"/>
    <w:rsid w:val="00E016B0"/>
    <w:rsid w:val="00E01C83"/>
    <w:rsid w:val="00E111F2"/>
    <w:rsid w:val="00E1395D"/>
    <w:rsid w:val="00E165DA"/>
    <w:rsid w:val="00E17330"/>
    <w:rsid w:val="00E20DD2"/>
    <w:rsid w:val="00E4318F"/>
    <w:rsid w:val="00E44F86"/>
    <w:rsid w:val="00E45577"/>
    <w:rsid w:val="00E512A1"/>
    <w:rsid w:val="00E55C3B"/>
    <w:rsid w:val="00E62FFE"/>
    <w:rsid w:val="00E64123"/>
    <w:rsid w:val="00E664A9"/>
    <w:rsid w:val="00E678D4"/>
    <w:rsid w:val="00E757B6"/>
    <w:rsid w:val="00E75F1B"/>
    <w:rsid w:val="00E80F7B"/>
    <w:rsid w:val="00E816A7"/>
    <w:rsid w:val="00E8256B"/>
    <w:rsid w:val="00E82A87"/>
    <w:rsid w:val="00E832F5"/>
    <w:rsid w:val="00E914F9"/>
    <w:rsid w:val="00E96E4A"/>
    <w:rsid w:val="00E97D06"/>
    <w:rsid w:val="00EA3607"/>
    <w:rsid w:val="00EB11D9"/>
    <w:rsid w:val="00EB275D"/>
    <w:rsid w:val="00EB4797"/>
    <w:rsid w:val="00EC0316"/>
    <w:rsid w:val="00EC1A5B"/>
    <w:rsid w:val="00ED00FE"/>
    <w:rsid w:val="00ED5D00"/>
    <w:rsid w:val="00ED6442"/>
    <w:rsid w:val="00EE0525"/>
    <w:rsid w:val="00EE6106"/>
    <w:rsid w:val="00EF250F"/>
    <w:rsid w:val="00F01CBC"/>
    <w:rsid w:val="00F0300D"/>
    <w:rsid w:val="00F052A1"/>
    <w:rsid w:val="00F0653D"/>
    <w:rsid w:val="00F07B94"/>
    <w:rsid w:val="00F12A6B"/>
    <w:rsid w:val="00F136B4"/>
    <w:rsid w:val="00F15A62"/>
    <w:rsid w:val="00F213D0"/>
    <w:rsid w:val="00F21D09"/>
    <w:rsid w:val="00F3133E"/>
    <w:rsid w:val="00F32567"/>
    <w:rsid w:val="00F37160"/>
    <w:rsid w:val="00F37D83"/>
    <w:rsid w:val="00F4577D"/>
    <w:rsid w:val="00F45A1F"/>
    <w:rsid w:val="00F4607B"/>
    <w:rsid w:val="00F472E8"/>
    <w:rsid w:val="00F53E2A"/>
    <w:rsid w:val="00F56A61"/>
    <w:rsid w:val="00F576DB"/>
    <w:rsid w:val="00F6219D"/>
    <w:rsid w:val="00F65295"/>
    <w:rsid w:val="00F67870"/>
    <w:rsid w:val="00F74AC6"/>
    <w:rsid w:val="00F8616E"/>
    <w:rsid w:val="00F93B30"/>
    <w:rsid w:val="00F94916"/>
    <w:rsid w:val="00F94A77"/>
    <w:rsid w:val="00F97F3B"/>
    <w:rsid w:val="00FA6254"/>
    <w:rsid w:val="00FA7943"/>
    <w:rsid w:val="00FB31CE"/>
    <w:rsid w:val="00FB42A3"/>
    <w:rsid w:val="00FC3351"/>
    <w:rsid w:val="00FC361F"/>
    <w:rsid w:val="00FC51DB"/>
    <w:rsid w:val="00FC5795"/>
    <w:rsid w:val="00FC593C"/>
    <w:rsid w:val="00FD1FAE"/>
    <w:rsid w:val="00FE10E0"/>
    <w:rsid w:val="00FE1E93"/>
    <w:rsid w:val="00FF4BA9"/>
    <w:rsid w:val="00F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0BDDA4"/>
  <w15:docId w15:val="{24FC146A-DD2F-4CE3-A6A7-01B62D1D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339966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">
    <w:name w:val="List"/>
    <w:basedOn w:val="Normln"/>
    <w:pPr>
      <w:autoSpaceDE w:val="0"/>
      <w:autoSpaceDN w:val="0"/>
      <w:ind w:left="283" w:hanging="283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vysvtlivek">
    <w:name w:val="endnote text"/>
    <w:basedOn w:val="Normln"/>
    <w:semiHidden/>
    <w:rPr>
      <w:sz w:val="20"/>
      <w:szCs w:val="20"/>
    </w:rPr>
  </w:style>
  <w:style w:type="character" w:styleId="Odkaznavysvtlivky">
    <w:name w:val="endnote reference"/>
    <w:semiHidden/>
    <w:rPr>
      <w:vertAlign w:val="superscript"/>
    </w:rPr>
  </w:style>
  <w:style w:type="paragraph" w:styleId="Zkladntext">
    <w:name w:val="Body Text"/>
    <w:basedOn w:val="Normln"/>
    <w:pPr>
      <w:jc w:val="both"/>
    </w:pPr>
  </w:style>
  <w:style w:type="paragraph" w:styleId="Nzev">
    <w:name w:val="Title"/>
    <w:basedOn w:val="Normln"/>
    <w:qFormat/>
    <w:pPr>
      <w:jc w:val="center"/>
    </w:pPr>
    <w:rPr>
      <w:bCs/>
      <w:color w:val="FF6600"/>
      <w:sz w:val="28"/>
      <w:szCs w:val="32"/>
      <w:bdr w:val="single" w:sz="4" w:space="0" w:color="auto"/>
    </w:rPr>
  </w:style>
  <w:style w:type="paragraph" w:styleId="Zpat">
    <w:name w:val="footer"/>
    <w:basedOn w:val="Normln"/>
    <w:link w:val="ZpatChar"/>
    <w:uiPriority w:val="99"/>
    <w:rsid w:val="000574E1"/>
    <w:pPr>
      <w:tabs>
        <w:tab w:val="center" w:pos="4536"/>
        <w:tab w:val="right" w:pos="9072"/>
      </w:tabs>
    </w:pPr>
  </w:style>
  <w:style w:type="paragraph" w:customStyle="1" w:styleId="Psmenkov">
    <w:name w:val="Písmenkový"/>
    <w:rsid w:val="008F3C8F"/>
    <w:pPr>
      <w:widowControl w:val="0"/>
      <w:spacing w:after="120"/>
      <w:ind w:left="568" w:hanging="284"/>
      <w:jc w:val="both"/>
    </w:pPr>
    <w:rPr>
      <w:color w:val="000000"/>
      <w:sz w:val="24"/>
    </w:rPr>
  </w:style>
  <w:style w:type="paragraph" w:customStyle="1" w:styleId="Normln3">
    <w:name w:val="Normální 3"/>
    <w:basedOn w:val="Normln"/>
    <w:rsid w:val="008F3C8F"/>
    <w:pPr>
      <w:spacing w:before="60" w:after="120"/>
      <w:jc w:val="both"/>
    </w:pPr>
    <w:rPr>
      <w:szCs w:val="20"/>
    </w:rPr>
  </w:style>
  <w:style w:type="paragraph" w:customStyle="1" w:styleId="Styl1">
    <w:name w:val="Styl1"/>
    <w:basedOn w:val="Normln"/>
    <w:rsid w:val="00351809"/>
    <w:pPr>
      <w:ind w:left="284" w:hanging="284"/>
      <w:jc w:val="both"/>
    </w:pPr>
    <w:rPr>
      <w:rFonts w:ascii="Arial" w:hAnsi="Arial"/>
      <w:szCs w:val="20"/>
    </w:rPr>
  </w:style>
  <w:style w:type="paragraph" w:customStyle="1" w:styleId="bodytext">
    <w:name w:val="bodytext"/>
    <w:basedOn w:val="Normln"/>
    <w:rsid w:val="00B143BD"/>
    <w:pPr>
      <w:spacing w:before="100" w:beforeAutospacing="1" w:after="100" w:afterAutospacing="1"/>
    </w:pPr>
  </w:style>
  <w:style w:type="paragraph" w:customStyle="1" w:styleId="csc-linktotop">
    <w:name w:val="csc-linktotop"/>
    <w:basedOn w:val="Normln"/>
    <w:uiPriority w:val="99"/>
    <w:rsid w:val="00B143BD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5033F8"/>
    <w:pPr>
      <w:ind w:left="708"/>
    </w:pPr>
  </w:style>
  <w:style w:type="character" w:customStyle="1" w:styleId="ZpatChar">
    <w:name w:val="Zápatí Char"/>
    <w:link w:val="Zpat"/>
    <w:uiPriority w:val="99"/>
    <w:rsid w:val="00A17033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C36F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36F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36FC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F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36FC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F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36FC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D39E8"/>
    <w:rPr>
      <w:sz w:val="24"/>
      <w:szCs w:val="24"/>
    </w:rPr>
  </w:style>
  <w:style w:type="paragraph" w:customStyle="1" w:styleId="xmsonormal">
    <w:name w:val="x_msonormal"/>
    <w:basedOn w:val="Normln"/>
    <w:rsid w:val="00045E32"/>
    <w:pPr>
      <w:spacing w:before="100" w:beforeAutospacing="1" w:after="100" w:afterAutospacing="1"/>
    </w:pPr>
    <w:rPr>
      <w:lang w:eastAsia="zh-CN"/>
    </w:rPr>
  </w:style>
  <w:style w:type="character" w:customStyle="1" w:styleId="ZhlavChar">
    <w:name w:val="Záhlaví Char"/>
    <w:link w:val="Zhlav"/>
    <w:uiPriority w:val="99"/>
    <w:rsid w:val="002A2F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7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BE58C6E6869E49852605EF8B2F9361" ma:contentTypeVersion="1" ma:contentTypeDescription="Vytvoří nový dokument" ma:contentTypeScope="" ma:versionID="76a04cb0d6fc9fe5e0cfe82a09946067">
  <xsd:schema xmlns:xsd="http://www.w3.org/2001/XMLSchema" xmlns:xs="http://www.w3.org/2001/XMLSchema" xmlns:p="http://schemas.microsoft.com/office/2006/metadata/properties" xmlns:ns2="ba3f926f-b026-4609-a39b-a2c134d2ed0a" targetNamespace="http://schemas.microsoft.com/office/2006/metadata/properties" ma:root="true" ma:fieldsID="b2089e261669f66e9e12c95572ee1229" ns2:_="">
    <xsd:import namespace="ba3f926f-b026-4609-a39b-a2c134d2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f926f-b026-4609-a39b-a2c134d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3B12E-4EF5-4DF2-8566-DA204774B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f926f-b026-4609-a39b-a2c134d2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87E4E-9333-4237-A1C9-583F02480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70638-DAF8-4995-B8FE-6DF0AD86627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8840D2-B037-4934-9711-89B3B608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Volební a jednací řád</vt:lpstr>
    </vt:vector>
  </TitlesOfParts>
  <Company>UP v Olomouci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Volební a jednací řád</dc:title>
  <dc:creator>Ludmila Lochmanová</dc:creator>
  <cp:lastModifiedBy>Cernohouz Zdenek</cp:lastModifiedBy>
  <cp:revision>3</cp:revision>
  <cp:lastPrinted>2019-01-28T10:50:00Z</cp:lastPrinted>
  <dcterms:created xsi:type="dcterms:W3CDTF">2020-02-03T07:18:00Z</dcterms:created>
  <dcterms:modified xsi:type="dcterms:W3CDTF">2020-02-03T07:19:00Z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0x01010023BE58C6E6869E49852605EF8B2F9361</vt:lpwstr>
  </property>
</Properties>
</file>